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4615" w14:textId="77777777" w:rsidR="00E829D1" w:rsidRPr="002E0F6B" w:rsidRDefault="00E829D1" w:rsidP="002E0F6B">
      <w:pPr>
        <w:pStyle w:val="a3"/>
        <w:shd w:val="clear" w:color="auto" w:fill="FFFFFF"/>
        <w:spacing w:after="240"/>
        <w:jc w:val="center"/>
        <w:rPr>
          <w:b/>
          <w:color w:val="000000"/>
          <w:u w:val="single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ДОГОВОР ПОДРЯДА №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</w:p>
    <w:p w14:paraId="61B553C4" w14:textId="6AEBAA17" w:rsidR="00E829D1" w:rsidRPr="002E0F6B" w:rsidRDefault="00E829D1" w:rsidP="002E0F6B">
      <w:pPr>
        <w:pStyle w:val="a3"/>
        <w:shd w:val="clear" w:color="auto" w:fill="FFFFFF"/>
        <w:spacing w:after="24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г. Ярославль</w:t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="00E31D7E" w:rsidRPr="002E0F6B">
        <w:rPr>
          <w:b/>
          <w:color w:val="000000"/>
          <w:shd w:val="clear" w:color="auto" w:fill="FFFFFF"/>
        </w:rPr>
        <w:tab/>
        <w:t xml:space="preserve"> «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» 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 </w:t>
      </w:r>
      <w:r w:rsidR="00A0555C" w:rsidRPr="002E0F6B">
        <w:rPr>
          <w:b/>
          <w:color w:val="000000"/>
          <w:shd w:val="clear" w:color="auto" w:fill="FFFFFF"/>
        </w:rPr>
        <w:t xml:space="preserve">2018 </w:t>
      </w:r>
      <w:r w:rsidRPr="002E0F6B">
        <w:rPr>
          <w:b/>
          <w:color w:val="000000"/>
          <w:shd w:val="clear" w:color="auto" w:fill="FFFFFF"/>
        </w:rPr>
        <w:t>г.</w:t>
      </w:r>
    </w:p>
    <w:p w14:paraId="045B72A1" w14:textId="25FB2A2C" w:rsidR="00880ABA" w:rsidRPr="002E0F6B" w:rsidRDefault="007F515A" w:rsidP="002E0F6B">
      <w:pPr>
        <w:pStyle w:val="a3"/>
        <w:shd w:val="clear" w:color="auto" w:fill="FFFFFF"/>
        <w:ind w:firstLine="720"/>
        <w:jc w:val="both"/>
        <w:rPr>
          <w:color w:val="000000"/>
          <w:u w:val="single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ОАО «Славнефть-ЯНОС», именуемое в дальнейшем «Заказчик», в лице генерального директора Карпова Николая Владимировича, действующего на основании устава, с одной стороны, 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31D7E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действующего на основании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Pr="002E0F6B">
        <w:rPr>
          <w:color w:val="000000"/>
          <w:shd w:val="clear" w:color="auto" w:fill="FFFFFF"/>
        </w:rPr>
        <w:t xml:space="preserve">и имеющего лицензию на деятельность по сбору, транспортированию, обработке, утилизации, обезвреживанию и размещению отходов I - IV классов опасности Номер лицензии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A2709A" w:rsidRPr="002E0F6B">
        <w:rPr>
          <w:color w:val="000000"/>
          <w:shd w:val="clear" w:color="auto" w:fill="FFFFFF"/>
        </w:rPr>
        <w:t xml:space="preserve"> (Приложение №</w:t>
      </w:r>
      <w:r w:rsidR="004043A2" w:rsidRPr="002E0F6B">
        <w:rPr>
          <w:color w:val="000000"/>
          <w:shd w:val="clear" w:color="auto" w:fill="FFFFFF"/>
        </w:rPr>
        <w:t>4</w:t>
      </w:r>
      <w:r w:rsidR="00A2709A" w:rsidRPr="002E0F6B">
        <w:rPr>
          <w:color w:val="000000"/>
          <w:shd w:val="clear" w:color="auto" w:fill="FFFFFF"/>
        </w:rPr>
        <w:t xml:space="preserve">) </w:t>
      </w:r>
      <w:r w:rsidRPr="002E0F6B">
        <w:rPr>
          <w:color w:val="000000"/>
          <w:shd w:val="clear" w:color="auto" w:fill="FFFFFF"/>
        </w:rPr>
        <w:t>именуемое в дальнейшем «Подрядчик», с другой стороны, заключили настоящий договор</w:t>
      </w:r>
      <w:r w:rsidR="00E829D1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о нижеследующем: </w:t>
      </w:r>
    </w:p>
    <w:p w14:paraId="43493798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59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Предмет договора</w:t>
      </w:r>
    </w:p>
    <w:p w14:paraId="6AE6A965" w14:textId="68780EBF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0"/>
        <w:jc w:val="both"/>
        <w:rPr>
          <w:color w:val="000000"/>
          <w:shd w:val="clear" w:color="auto" w:fill="FFFFFF"/>
        </w:rPr>
      </w:pPr>
      <w:bookmarkStart w:id="0" w:name="_Ref500434558"/>
      <w:r w:rsidRPr="002E0F6B">
        <w:rPr>
          <w:color w:val="000000"/>
          <w:shd w:val="clear" w:color="auto" w:fill="FFFFFF"/>
        </w:rPr>
        <w:t>Подрядчик п</w:t>
      </w:r>
      <w:bookmarkStart w:id="1" w:name="_GoBack"/>
      <w:bookmarkEnd w:id="1"/>
      <w:r w:rsidRPr="002E0F6B">
        <w:rPr>
          <w:color w:val="000000"/>
          <w:shd w:val="clear" w:color="auto" w:fill="FFFFFF"/>
        </w:rPr>
        <w:t xml:space="preserve">ринимает на себя обязательства: </w:t>
      </w:r>
      <w:r w:rsidR="00E31D7E" w:rsidRPr="002E0F6B">
        <w:rPr>
          <w:color w:val="000000"/>
          <w:shd w:val="clear" w:color="auto" w:fill="FFFFFF"/>
        </w:rPr>
        <w:t>оказание услуги по</w:t>
      </w:r>
      <w:r w:rsidR="00573BA3" w:rsidRPr="002E0F6B">
        <w:rPr>
          <w:color w:val="000000"/>
          <w:shd w:val="clear" w:color="auto" w:fill="FFFFFF"/>
        </w:rPr>
        <w:t xml:space="preserve"> транспортировке,</w:t>
      </w:r>
      <w:r w:rsidR="00E31D7E" w:rsidRPr="002E0F6B">
        <w:rPr>
          <w:color w:val="000000"/>
          <w:shd w:val="clear" w:color="auto" w:fill="FFFFFF"/>
        </w:rPr>
        <w:t xml:space="preserve"> утилизации (обработке, обезвреживанию) отходов катализаторов ОАО «Славнефть-ЯНОС»</w:t>
      </w:r>
      <w:r w:rsidR="00EA3AD7" w:rsidRPr="002E0F6B">
        <w:rPr>
          <w:color w:val="000000"/>
          <w:shd w:val="clear" w:color="auto" w:fill="FFFFFF"/>
        </w:rPr>
        <w:t xml:space="preserve"> (Приложение №</w:t>
      </w:r>
      <w:r w:rsidR="00573BA3" w:rsidRPr="002E0F6B">
        <w:rPr>
          <w:color w:val="000000"/>
          <w:shd w:val="clear" w:color="auto" w:fill="FFFFFF"/>
        </w:rPr>
        <w:t>1</w:t>
      </w:r>
      <w:r w:rsidR="00EA3AD7" w:rsidRPr="002E0F6B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>.</w:t>
      </w:r>
      <w:bookmarkEnd w:id="0"/>
      <w:r w:rsidRPr="002E0F6B">
        <w:rPr>
          <w:color w:val="000000"/>
          <w:shd w:val="clear" w:color="auto" w:fill="FFFFFF"/>
        </w:rPr>
        <w:t xml:space="preserve"> </w:t>
      </w:r>
    </w:p>
    <w:p w14:paraId="2DFD661A" w14:textId="77777777" w:rsidR="00880ABA" w:rsidRPr="002E0F6B" w:rsidRDefault="00EA3AD7" w:rsidP="002E0F6B">
      <w:pPr>
        <w:pStyle w:val="a3"/>
        <w:numPr>
          <w:ilvl w:val="0"/>
          <w:numId w:val="3"/>
        </w:numPr>
        <w:shd w:val="clear" w:color="auto" w:fill="FFFFFF"/>
        <w:spacing w:before="297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Объе</w:t>
      </w:r>
      <w:r w:rsidR="007F515A" w:rsidRPr="002E0F6B">
        <w:rPr>
          <w:b/>
          <w:bCs/>
          <w:color w:val="000000"/>
          <w:shd w:val="clear" w:color="auto" w:fill="FFFFFF"/>
        </w:rPr>
        <w:t xml:space="preserve">мы </w:t>
      </w:r>
      <w:r w:rsidRPr="002E0F6B">
        <w:rPr>
          <w:b/>
          <w:bCs/>
          <w:color w:val="000000"/>
          <w:shd w:val="clear" w:color="auto" w:fill="FFFFFF"/>
        </w:rPr>
        <w:t>и</w:t>
      </w:r>
      <w:r w:rsidR="007F515A" w:rsidRPr="002E0F6B">
        <w:rPr>
          <w:b/>
          <w:bCs/>
          <w:color w:val="000000"/>
          <w:shd w:val="clear" w:color="auto" w:fill="FFFFFF"/>
        </w:rPr>
        <w:t xml:space="preserve"> сроки выполнения работ</w:t>
      </w:r>
    </w:p>
    <w:p w14:paraId="6D42C830" w14:textId="77777777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Объемы выполняемых работ определ</w:t>
      </w:r>
      <w:r w:rsidR="00132A94" w:rsidRPr="002E0F6B">
        <w:rPr>
          <w:color w:val="000000"/>
          <w:shd w:val="clear" w:color="auto" w:fill="FFFFFF"/>
        </w:rPr>
        <w:t>ены</w:t>
      </w:r>
      <w:r w:rsidR="006E1309" w:rsidRPr="002E0F6B">
        <w:rPr>
          <w:color w:val="000000"/>
          <w:shd w:val="clear" w:color="auto" w:fill="FFFFFF"/>
        </w:rPr>
        <w:t xml:space="preserve"> по годам исходя из норматива образования отходов</w:t>
      </w:r>
      <w:r w:rsidR="002825C9" w:rsidRPr="002E0F6B">
        <w:rPr>
          <w:color w:val="000000"/>
          <w:shd w:val="clear" w:color="auto" w:fill="FFFFFF"/>
        </w:rPr>
        <w:t xml:space="preserve"> (</w:t>
      </w:r>
      <w:r w:rsidR="00982D8C" w:rsidRPr="002E0F6B">
        <w:rPr>
          <w:color w:val="000000"/>
          <w:shd w:val="clear" w:color="auto" w:fill="FFFFFF"/>
        </w:rPr>
        <w:t>Приложение №1)</w:t>
      </w:r>
      <w:r w:rsidRPr="002E0F6B">
        <w:rPr>
          <w:color w:val="000000"/>
          <w:shd w:val="clear" w:color="auto" w:fill="FFFFFF"/>
        </w:rPr>
        <w:t xml:space="preserve">. </w:t>
      </w:r>
    </w:p>
    <w:p w14:paraId="3606C3FD" w14:textId="0ECEB997" w:rsidR="00643BB9" w:rsidRPr="002E0F6B" w:rsidRDefault="00643BB9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С</w:t>
      </w:r>
      <w:r w:rsidR="007F515A" w:rsidRPr="002E0F6B">
        <w:rPr>
          <w:color w:val="000000"/>
          <w:shd w:val="clear" w:color="auto" w:fill="FFFFFF"/>
        </w:rPr>
        <w:t>роки выполнения работ: Начало раб</w:t>
      </w:r>
      <w:r w:rsidR="00EA733B" w:rsidRPr="002E0F6B">
        <w:rPr>
          <w:color w:val="000000"/>
          <w:shd w:val="clear" w:color="auto" w:fill="FFFFFF"/>
        </w:rPr>
        <w:t>от - с даты подписания договора</w:t>
      </w:r>
      <w:r w:rsidR="002825C9" w:rsidRPr="002E0F6B">
        <w:rPr>
          <w:color w:val="000000"/>
          <w:shd w:val="clear" w:color="auto" w:fill="FFFFFF"/>
        </w:rPr>
        <w:t>. О</w:t>
      </w:r>
      <w:r w:rsidR="007F515A" w:rsidRPr="002E0F6B">
        <w:rPr>
          <w:color w:val="000000"/>
          <w:shd w:val="clear" w:color="auto" w:fill="FFFFFF"/>
        </w:rPr>
        <w:t>кончание работ</w:t>
      </w:r>
      <w:r w:rsidR="002825C9" w:rsidRPr="002E0F6B">
        <w:rPr>
          <w:color w:val="000000"/>
          <w:shd w:val="clear" w:color="auto" w:fill="FFFFFF"/>
        </w:rPr>
        <w:t xml:space="preserve"> в целом</w:t>
      </w:r>
      <w:r w:rsidR="007F515A" w:rsidRPr="002E0F6B">
        <w:rPr>
          <w:color w:val="000000"/>
          <w:shd w:val="clear" w:color="auto" w:fill="FFFFFF"/>
        </w:rPr>
        <w:t xml:space="preserve"> - </w:t>
      </w:r>
      <w:r w:rsidR="002A5512" w:rsidRPr="002E0F6B">
        <w:rPr>
          <w:color w:val="000000"/>
          <w:shd w:val="clear" w:color="auto" w:fill="FFFFFF"/>
        </w:rPr>
        <w:t>25</w:t>
      </w:r>
      <w:r w:rsidR="007F515A" w:rsidRPr="002E0F6B">
        <w:rPr>
          <w:color w:val="000000"/>
          <w:shd w:val="clear" w:color="auto" w:fill="FFFFFF"/>
        </w:rPr>
        <w:t>.</w:t>
      </w:r>
      <w:r w:rsidR="00AA0C1C" w:rsidRPr="002E0F6B">
        <w:rPr>
          <w:color w:val="000000"/>
          <w:shd w:val="clear" w:color="auto" w:fill="FFFFFF"/>
        </w:rPr>
        <w:t>03</w:t>
      </w:r>
      <w:r w:rsidR="007F515A" w:rsidRPr="002E0F6B">
        <w:rPr>
          <w:color w:val="000000"/>
          <w:shd w:val="clear" w:color="auto" w:fill="FFFFFF"/>
        </w:rPr>
        <w:t>.</w:t>
      </w:r>
      <w:r w:rsidR="00AA0C1C" w:rsidRPr="002E0F6B">
        <w:rPr>
          <w:color w:val="000000"/>
          <w:shd w:val="clear" w:color="auto" w:fill="FFFFFF"/>
        </w:rPr>
        <w:t xml:space="preserve">2021 </w:t>
      </w:r>
      <w:r w:rsidR="007F515A" w:rsidRPr="002E0F6B">
        <w:rPr>
          <w:color w:val="000000"/>
          <w:shd w:val="clear" w:color="auto" w:fill="FFFFFF"/>
        </w:rPr>
        <w:t xml:space="preserve">г. </w:t>
      </w:r>
    </w:p>
    <w:p w14:paraId="07807CBB" w14:textId="77777777" w:rsidR="009E4857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Вывоз отходов с территории ОАО «Славнефть-ЯНОС» </w:t>
      </w:r>
      <w:r w:rsidR="00643BB9" w:rsidRPr="002E0F6B">
        <w:rPr>
          <w:color w:val="000000"/>
          <w:shd w:val="clear" w:color="auto" w:fill="FFFFFF"/>
        </w:rPr>
        <w:t>–</w:t>
      </w:r>
      <w:r w:rsidRPr="002E0F6B">
        <w:rPr>
          <w:color w:val="000000"/>
          <w:shd w:val="clear" w:color="auto" w:fill="FFFFFF"/>
        </w:rPr>
        <w:t xml:space="preserve"> </w:t>
      </w:r>
      <w:r w:rsidR="00643BB9" w:rsidRPr="002E0F6B">
        <w:rPr>
          <w:color w:val="000000"/>
          <w:shd w:val="clear" w:color="auto" w:fill="FFFFFF"/>
        </w:rPr>
        <w:t>в невозвратной таре (бочки</w:t>
      </w:r>
      <w:r w:rsidR="00573BA3" w:rsidRPr="002E0F6B">
        <w:rPr>
          <w:color w:val="000000"/>
          <w:shd w:val="clear" w:color="auto" w:fill="FFFFFF"/>
        </w:rPr>
        <w:t>,</w:t>
      </w:r>
      <w:r w:rsidR="00643BB9" w:rsidRPr="002E0F6B">
        <w:rPr>
          <w:color w:val="000000"/>
          <w:shd w:val="clear" w:color="auto" w:fill="FFFFFF"/>
        </w:rPr>
        <w:t xml:space="preserve"> мешки)</w:t>
      </w:r>
      <w:r w:rsidR="009E4857" w:rsidRPr="002E0F6B">
        <w:rPr>
          <w:color w:val="000000"/>
          <w:shd w:val="clear" w:color="auto" w:fill="FFFFFF"/>
        </w:rPr>
        <w:t>.</w:t>
      </w:r>
    </w:p>
    <w:p w14:paraId="3C997FC7" w14:textId="522E8669" w:rsidR="006E1309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Наименование отхода, о</w:t>
      </w:r>
      <w:r w:rsidR="009E4857" w:rsidRPr="002E0F6B">
        <w:rPr>
          <w:color w:val="000000"/>
          <w:shd w:val="clear" w:color="auto" w:fill="FFFFFF"/>
        </w:rPr>
        <w:t>бъем партии и срок ее вывоза</w:t>
      </w:r>
      <w:r w:rsidR="007F515A" w:rsidRPr="002E0F6B">
        <w:rPr>
          <w:color w:val="000000"/>
          <w:shd w:val="clear" w:color="auto" w:fill="FFFFFF"/>
        </w:rPr>
        <w:t xml:space="preserve"> </w:t>
      </w:r>
      <w:r w:rsidR="009E4857" w:rsidRPr="002E0F6B">
        <w:rPr>
          <w:color w:val="000000"/>
          <w:shd w:val="clear" w:color="auto" w:fill="FFFFFF"/>
        </w:rPr>
        <w:t>указывается в</w:t>
      </w:r>
      <w:r w:rsidR="000B7924" w:rsidRPr="002E0F6B">
        <w:rPr>
          <w:color w:val="000000"/>
          <w:shd w:val="clear" w:color="auto" w:fill="FFFFFF"/>
        </w:rPr>
        <w:t xml:space="preserve"> Заявке Заказчика на вывоз партии отходов </w:t>
      </w:r>
      <w:r w:rsidR="007F515A" w:rsidRPr="002E0F6B">
        <w:rPr>
          <w:color w:val="000000"/>
          <w:shd w:val="clear" w:color="auto" w:fill="FFFFFF"/>
        </w:rPr>
        <w:t>в транспортных средствах Подрядчика</w:t>
      </w:r>
      <w:r w:rsidRPr="002E0F6B">
        <w:rPr>
          <w:color w:val="000000"/>
          <w:shd w:val="clear" w:color="auto" w:fill="FFFFFF"/>
        </w:rPr>
        <w:t xml:space="preserve"> (Приложение №2)</w:t>
      </w:r>
      <w:r w:rsidR="007F515A" w:rsidRPr="002E0F6B">
        <w:rPr>
          <w:color w:val="000000"/>
          <w:shd w:val="clear" w:color="auto" w:fill="FFFFFF"/>
        </w:rPr>
        <w:t xml:space="preserve">. </w:t>
      </w:r>
    </w:p>
    <w:p w14:paraId="2A2F8A17" w14:textId="0A30733C" w:rsidR="009E4857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Контактное лицо Заказчика __ФИО_____</w:t>
      </w:r>
      <w:r w:rsidRPr="002E0F6B">
        <w:rPr>
          <w:color w:val="000000"/>
          <w:shd w:val="clear" w:color="auto" w:fill="FFFFFF"/>
          <w:lang w:val="en-US"/>
        </w:rPr>
        <w:t>E</w:t>
      </w:r>
      <w:r w:rsidRPr="002E0F6B">
        <w:rPr>
          <w:color w:val="000000"/>
          <w:shd w:val="clear" w:color="auto" w:fill="FFFFFF"/>
        </w:rPr>
        <w:t>-</w:t>
      </w:r>
      <w:r w:rsidRPr="002E0F6B">
        <w:rPr>
          <w:color w:val="000000"/>
          <w:shd w:val="clear" w:color="auto" w:fill="FFFFFF"/>
          <w:lang w:val="en-US"/>
        </w:rPr>
        <w:t>mail</w:t>
      </w:r>
      <w:r w:rsidRPr="002E0F6B">
        <w:rPr>
          <w:color w:val="000000"/>
          <w:shd w:val="clear" w:color="auto" w:fill="FFFFFF"/>
        </w:rPr>
        <w:t>_______ тел.______.</w:t>
      </w:r>
    </w:p>
    <w:p w14:paraId="469420F8" w14:textId="4C9BA5B2" w:rsidR="00133592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Контактное лицо Подрядчика__ФИО_____</w:t>
      </w:r>
      <w:r w:rsidRPr="002E0F6B">
        <w:rPr>
          <w:color w:val="000000"/>
          <w:shd w:val="clear" w:color="auto" w:fill="FFFFFF"/>
          <w:lang w:val="en-US"/>
        </w:rPr>
        <w:t>E</w:t>
      </w:r>
      <w:r w:rsidRPr="002E0F6B">
        <w:rPr>
          <w:color w:val="000000"/>
          <w:shd w:val="clear" w:color="auto" w:fill="FFFFFF"/>
        </w:rPr>
        <w:t>-</w:t>
      </w:r>
      <w:r w:rsidRPr="002E0F6B">
        <w:rPr>
          <w:color w:val="000000"/>
          <w:shd w:val="clear" w:color="auto" w:fill="FFFFFF"/>
          <w:lang w:val="en-US"/>
        </w:rPr>
        <w:t>mail</w:t>
      </w:r>
      <w:r w:rsidRPr="002E0F6B">
        <w:rPr>
          <w:color w:val="000000"/>
          <w:shd w:val="clear" w:color="auto" w:fill="FFFFFF"/>
        </w:rPr>
        <w:t>_______ тел.______.</w:t>
      </w:r>
    </w:p>
    <w:p w14:paraId="67C7B7FA" w14:textId="70CCC536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Взвешивание </w:t>
      </w:r>
      <w:r w:rsidR="002825C9" w:rsidRPr="002E0F6B">
        <w:rPr>
          <w:color w:val="000000"/>
          <w:shd w:val="clear" w:color="auto" w:fill="FFFFFF"/>
        </w:rPr>
        <w:t xml:space="preserve">порожнего и груженого автотранспортного средства </w:t>
      </w:r>
      <w:r w:rsidRPr="002E0F6B">
        <w:rPr>
          <w:color w:val="000000"/>
          <w:shd w:val="clear" w:color="auto" w:fill="FFFFFF"/>
        </w:rPr>
        <w:t>перед вывозом</w:t>
      </w:r>
      <w:r w:rsidR="000B7924" w:rsidRPr="002E0F6B">
        <w:rPr>
          <w:color w:val="000000"/>
          <w:shd w:val="clear" w:color="auto" w:fill="FFFFFF"/>
        </w:rPr>
        <w:t xml:space="preserve"> отходов</w:t>
      </w:r>
      <w:r w:rsidRPr="002E0F6B">
        <w:rPr>
          <w:color w:val="000000"/>
          <w:shd w:val="clear" w:color="auto" w:fill="FFFFFF"/>
        </w:rPr>
        <w:t xml:space="preserve"> с территории ОАО «Славнефть-ЯНОС» производится на </w:t>
      </w:r>
      <w:r w:rsidR="00643BB9" w:rsidRPr="002E0F6B">
        <w:rPr>
          <w:color w:val="000000"/>
          <w:shd w:val="clear" w:color="auto" w:fill="FFFFFF"/>
        </w:rPr>
        <w:t xml:space="preserve">автомобильных весах Заказчика. </w:t>
      </w:r>
    </w:p>
    <w:p w14:paraId="73E9E4FB" w14:textId="006A0A43" w:rsidR="00EA733B" w:rsidRPr="002E0F6B" w:rsidRDefault="00EA733B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Предоставление транспорта для вывоза партии отходов в </w:t>
      </w:r>
      <w:r w:rsidR="00307757" w:rsidRPr="002E0F6B">
        <w:rPr>
          <w:color w:val="000000"/>
          <w:shd w:val="clear" w:color="auto" w:fill="FFFFFF"/>
        </w:rPr>
        <w:t xml:space="preserve">течение </w:t>
      </w:r>
      <w:r w:rsidRPr="002E0F6B">
        <w:rPr>
          <w:color w:val="000000"/>
          <w:shd w:val="clear" w:color="auto" w:fill="FFFFFF"/>
        </w:rPr>
        <w:t>5 дней с момента направления письменной Заявки Заказчик</w:t>
      </w:r>
      <w:r w:rsidR="00DE7E28" w:rsidRPr="002E0F6B">
        <w:rPr>
          <w:color w:val="000000"/>
          <w:shd w:val="clear" w:color="auto" w:fill="FFFFFF"/>
        </w:rPr>
        <w:t>а</w:t>
      </w:r>
      <w:r w:rsidRPr="002E0F6B">
        <w:rPr>
          <w:color w:val="000000"/>
          <w:shd w:val="clear" w:color="auto" w:fill="FFFFFF"/>
        </w:rPr>
        <w:t xml:space="preserve"> на </w:t>
      </w:r>
      <w:r w:rsidR="00C145CD" w:rsidRPr="002E0F6B">
        <w:rPr>
          <w:color w:val="000000"/>
          <w:shd w:val="clear" w:color="auto" w:fill="FFFFFF"/>
        </w:rPr>
        <w:t>адрес Подрядчика</w:t>
      </w:r>
      <w:r w:rsidR="00DE7E28" w:rsidRPr="002E0F6B">
        <w:rPr>
          <w:color w:val="000000"/>
          <w:shd w:val="clear" w:color="auto" w:fill="FFFFFF"/>
        </w:rPr>
        <w:t xml:space="preserve"> </w:t>
      </w:r>
      <w:r w:rsidR="00DE7E28" w:rsidRPr="002E0F6B">
        <w:rPr>
          <w:color w:val="FF0000"/>
          <w:shd w:val="clear" w:color="auto" w:fill="FFFFFF"/>
        </w:rPr>
        <w:t>(</w:t>
      </w:r>
      <w:r w:rsidR="00DE7E28" w:rsidRPr="002E0F6B">
        <w:rPr>
          <w:color w:val="FF0000"/>
          <w:u w:val="single"/>
          <w:shd w:val="clear" w:color="auto" w:fill="FFFFFF"/>
        </w:rPr>
        <w:t>Указать адрес для получения корреспонденции)</w:t>
      </w:r>
      <w:r w:rsidR="00C145CD" w:rsidRPr="002E0F6B">
        <w:rPr>
          <w:color w:val="FF0000"/>
          <w:shd w:val="clear" w:color="auto" w:fill="FFFFFF"/>
        </w:rPr>
        <w:t xml:space="preserve"> </w:t>
      </w:r>
      <w:r w:rsidR="00C145CD" w:rsidRPr="002E0F6B">
        <w:rPr>
          <w:color w:val="000000"/>
          <w:shd w:val="clear" w:color="auto" w:fill="FFFFFF"/>
        </w:rPr>
        <w:t>(</w:t>
      </w:r>
      <w:r w:rsidR="003F370E" w:rsidRPr="002E0F6B">
        <w:rPr>
          <w:color w:val="000000"/>
          <w:shd w:val="clear" w:color="auto" w:fill="FFFFFF"/>
        </w:rPr>
        <w:t>продублировано</w:t>
      </w:r>
      <w:r w:rsidR="009E4857" w:rsidRPr="002E0F6B">
        <w:rPr>
          <w:color w:val="000000"/>
          <w:shd w:val="clear" w:color="auto" w:fill="FFFFFF"/>
        </w:rPr>
        <w:t>й</w:t>
      </w:r>
      <w:r w:rsidR="003F370E" w:rsidRPr="002E0F6B">
        <w:rPr>
          <w:color w:val="000000"/>
          <w:shd w:val="clear" w:color="auto" w:fill="FFFFFF"/>
        </w:rPr>
        <w:t xml:space="preserve"> на электронный</w:t>
      </w:r>
      <w:r w:rsidR="00C145CD" w:rsidRPr="002E0F6B">
        <w:rPr>
          <w:color w:val="000000"/>
          <w:shd w:val="clear" w:color="auto" w:fill="FFFFFF"/>
        </w:rPr>
        <w:t xml:space="preserve"> адрес</w:t>
      </w:r>
      <w:r w:rsidR="003F370E" w:rsidRPr="002E0F6B">
        <w:rPr>
          <w:color w:val="000000"/>
          <w:shd w:val="clear" w:color="auto" w:fill="FFFFFF"/>
        </w:rPr>
        <w:t xml:space="preserve"> </w:t>
      </w:r>
      <w:r w:rsidR="00DE7E28" w:rsidRPr="002E0F6B">
        <w:rPr>
          <w:color w:val="FF0000"/>
          <w:u w:val="single"/>
          <w:shd w:val="clear" w:color="auto" w:fill="FFFFFF"/>
        </w:rPr>
        <w:t xml:space="preserve">указать </w:t>
      </w:r>
      <w:r w:rsidR="00DE7E28" w:rsidRPr="002E0F6B">
        <w:rPr>
          <w:color w:val="FF0000"/>
          <w:u w:val="single"/>
          <w:shd w:val="clear" w:color="auto" w:fill="FFFFFF"/>
          <w:lang w:val="en-US"/>
        </w:rPr>
        <w:t>E</w:t>
      </w:r>
      <w:r w:rsidR="00DE7E28" w:rsidRPr="002E0F6B">
        <w:rPr>
          <w:color w:val="FF0000"/>
          <w:u w:val="single"/>
          <w:shd w:val="clear" w:color="auto" w:fill="FFFFFF"/>
        </w:rPr>
        <w:t>-</w:t>
      </w:r>
      <w:r w:rsidR="00DE7E28" w:rsidRPr="002E0F6B">
        <w:rPr>
          <w:color w:val="FF0000"/>
          <w:u w:val="single"/>
          <w:shd w:val="clear" w:color="auto" w:fill="FFFFFF"/>
          <w:lang w:val="en-US"/>
        </w:rPr>
        <w:t>mail</w:t>
      </w:r>
      <w:r w:rsidR="00C145CD" w:rsidRPr="002E0F6B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>.</w:t>
      </w:r>
      <w:r w:rsidR="009A4826" w:rsidRPr="002E0F6B">
        <w:rPr>
          <w:color w:val="000000"/>
          <w:shd w:val="clear" w:color="auto" w:fill="FFFFFF"/>
        </w:rPr>
        <w:t xml:space="preserve"> Вывоз партии отходов с территории Заказчика осуществляется в течение </w:t>
      </w:r>
      <w:r w:rsidR="000B33C7" w:rsidRPr="002E0F6B">
        <w:rPr>
          <w:color w:val="FF0000"/>
          <w:u w:val="single"/>
          <w:shd w:val="clear" w:color="auto" w:fill="FFFFFF"/>
        </w:rPr>
        <w:t>указать</w:t>
      </w:r>
      <w:r w:rsidR="000B33C7" w:rsidRPr="002E0F6B" w:rsidDel="000B33C7">
        <w:rPr>
          <w:color w:val="000000"/>
          <w:shd w:val="clear" w:color="auto" w:fill="FFFFFF"/>
        </w:rPr>
        <w:t xml:space="preserve"> </w:t>
      </w:r>
      <w:r w:rsidR="009A4826" w:rsidRPr="002E0F6B">
        <w:rPr>
          <w:color w:val="000000"/>
          <w:shd w:val="clear" w:color="auto" w:fill="FFFFFF"/>
        </w:rPr>
        <w:t xml:space="preserve"> дней с момента направления указанной Заявки.</w:t>
      </w:r>
    </w:p>
    <w:p w14:paraId="6F02785A" w14:textId="7675AF75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Срок выполнения работ по </w:t>
      </w:r>
      <w:r w:rsidR="005F060D" w:rsidRPr="002E0F6B">
        <w:rPr>
          <w:color w:val="000000"/>
        </w:rPr>
        <w:t xml:space="preserve">утилизации (обработке, </w:t>
      </w:r>
      <w:r w:rsidRPr="002E0F6B">
        <w:rPr>
          <w:color w:val="000000"/>
        </w:rPr>
        <w:t>обезвреживанию</w:t>
      </w:r>
      <w:r w:rsidR="005F060D" w:rsidRPr="002E0F6B">
        <w:rPr>
          <w:color w:val="000000"/>
        </w:rPr>
        <w:t>)</w:t>
      </w:r>
      <w:r w:rsidR="00C145CD" w:rsidRPr="002E0F6B">
        <w:rPr>
          <w:color w:val="000000"/>
        </w:rPr>
        <w:t xml:space="preserve"> вывезенной партии</w:t>
      </w:r>
      <w:r w:rsidRPr="002E0F6B">
        <w:rPr>
          <w:color w:val="000000"/>
        </w:rPr>
        <w:t xml:space="preserve"> отходов - </w:t>
      </w:r>
      <w:r w:rsidR="0073130E" w:rsidRPr="002E0F6B">
        <w:rPr>
          <w:color w:val="000000"/>
        </w:rPr>
        <w:t xml:space="preserve"> </w:t>
      </w:r>
      <w:r w:rsidR="0073130E" w:rsidRPr="002E0F6B">
        <w:rPr>
          <w:color w:val="FF0000"/>
        </w:rPr>
        <w:t>ХХ</w:t>
      </w:r>
      <w:r w:rsidR="0073130E" w:rsidRPr="002E0F6B">
        <w:rPr>
          <w:color w:val="000000"/>
        </w:rPr>
        <w:t xml:space="preserve"> календарных дней</w:t>
      </w:r>
      <w:r w:rsidR="0006731E" w:rsidRPr="002E0F6B">
        <w:rPr>
          <w:color w:val="000000"/>
        </w:rPr>
        <w:t xml:space="preserve"> (</w:t>
      </w:r>
      <w:r w:rsidR="00C145CD" w:rsidRPr="002E0F6B">
        <w:rPr>
          <w:color w:val="FF0000"/>
        </w:rPr>
        <w:t>срок согласовывается с Подрядчиком на основании имеющейся у него технологии</w:t>
      </w:r>
      <w:r w:rsidR="0006731E" w:rsidRPr="002E0F6B">
        <w:t>)</w:t>
      </w:r>
      <w:r w:rsidRPr="002E0F6B">
        <w:rPr>
          <w:color w:val="000000"/>
        </w:rPr>
        <w:t xml:space="preserve"> с момента </w:t>
      </w:r>
      <w:r w:rsidR="009E4857" w:rsidRPr="002E0F6B">
        <w:rPr>
          <w:color w:val="000000"/>
        </w:rPr>
        <w:t>вывоза партии</w:t>
      </w:r>
      <w:r w:rsidRPr="002E0F6B">
        <w:rPr>
          <w:color w:val="000000"/>
        </w:rPr>
        <w:t xml:space="preserve"> отхода в транспортны</w:t>
      </w:r>
      <w:r w:rsidR="009E4857" w:rsidRPr="002E0F6B">
        <w:rPr>
          <w:color w:val="000000"/>
        </w:rPr>
        <w:t>х</w:t>
      </w:r>
      <w:r w:rsidRPr="002E0F6B">
        <w:rPr>
          <w:color w:val="000000"/>
          <w:shd w:val="clear" w:color="auto" w:fill="FFFFFF"/>
        </w:rPr>
        <w:t xml:space="preserve"> средства</w:t>
      </w:r>
      <w:r w:rsidR="009E4857" w:rsidRPr="002E0F6B">
        <w:rPr>
          <w:color w:val="000000"/>
          <w:shd w:val="clear" w:color="auto" w:fill="FFFFFF"/>
        </w:rPr>
        <w:t>х</w:t>
      </w:r>
      <w:r w:rsidRPr="002E0F6B">
        <w:rPr>
          <w:color w:val="000000"/>
          <w:shd w:val="clear" w:color="auto" w:fill="FFFFFF"/>
        </w:rPr>
        <w:t xml:space="preserve"> Подрядчика. </w:t>
      </w:r>
    </w:p>
    <w:p w14:paraId="4CD0089C" w14:textId="51C9BF4A" w:rsidR="005F060D" w:rsidRPr="002E0F6B" w:rsidRDefault="005F060D" w:rsidP="002E0F6B">
      <w:pPr>
        <w:pStyle w:val="a3"/>
        <w:numPr>
          <w:ilvl w:val="1"/>
          <w:numId w:val="3"/>
        </w:numPr>
        <w:shd w:val="clear" w:color="auto" w:fill="FFFFFF"/>
        <w:spacing w:after="240"/>
        <w:ind w:left="0" w:firstLine="567"/>
        <w:jc w:val="both"/>
        <w:rPr>
          <w:b/>
          <w:bCs/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Э</w:t>
      </w:r>
      <w:r w:rsidR="007F515A" w:rsidRPr="002E0F6B">
        <w:rPr>
          <w:color w:val="000000"/>
          <w:shd w:val="clear" w:color="auto" w:fill="FFFFFF"/>
        </w:rPr>
        <w:t xml:space="preserve">тапом выполнения работ признается </w:t>
      </w:r>
      <w:r w:rsidR="00021D3A" w:rsidRPr="002E0F6B">
        <w:rPr>
          <w:color w:val="000000"/>
          <w:shd w:val="clear" w:color="auto" w:fill="FFFFFF"/>
        </w:rPr>
        <w:t>каждый календарный месяц,</w:t>
      </w:r>
      <w:r w:rsidRPr="002E0F6B">
        <w:rPr>
          <w:color w:val="000000"/>
          <w:shd w:val="clear" w:color="auto" w:fill="FFFFFF"/>
        </w:rPr>
        <w:t xml:space="preserve"> в котором </w:t>
      </w:r>
      <w:r w:rsidR="009A4826" w:rsidRPr="002E0F6B">
        <w:rPr>
          <w:color w:val="000000"/>
          <w:shd w:val="clear" w:color="auto" w:fill="FFFFFF"/>
        </w:rPr>
        <w:t xml:space="preserve">завершена </w:t>
      </w:r>
      <w:r w:rsidRPr="002E0F6B">
        <w:rPr>
          <w:color w:val="000000"/>
          <w:shd w:val="clear" w:color="auto" w:fill="FFFFFF"/>
        </w:rPr>
        <w:t>процедура утилизации (обработки, обезвреживания) отходов катализаторов</w:t>
      </w:r>
      <w:r w:rsidR="007F515A" w:rsidRPr="002E0F6B">
        <w:rPr>
          <w:color w:val="000000"/>
          <w:shd w:val="clear" w:color="auto" w:fill="FFFFFF"/>
        </w:rPr>
        <w:t xml:space="preserve"> (с первого по последнее число месяца</w:t>
      </w: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включительно)</w:t>
      </w:r>
      <w:r w:rsidR="009A4826" w:rsidRPr="002E0F6B">
        <w:rPr>
          <w:color w:val="000000"/>
          <w:shd w:val="clear" w:color="auto" w:fill="FFFFFF"/>
        </w:rPr>
        <w:t xml:space="preserve"> с учетом сроков, предусмотренных п. 2.9 настоящего договора.</w:t>
      </w:r>
    </w:p>
    <w:p w14:paraId="63E72282" w14:textId="77777777" w:rsidR="005F060D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Стоимость работ</w:t>
      </w:r>
    </w:p>
    <w:p w14:paraId="3523CD43" w14:textId="0FA5AC3A" w:rsidR="001004AC" w:rsidRPr="002E0F6B" w:rsidRDefault="007F515A" w:rsidP="00676C62">
      <w:pPr>
        <w:pStyle w:val="a3"/>
        <w:numPr>
          <w:ilvl w:val="1"/>
          <w:numId w:val="3"/>
        </w:numPr>
        <w:ind w:left="0" w:firstLine="567"/>
        <w:jc w:val="both"/>
        <w:rPr>
          <w:shd w:val="clear" w:color="auto" w:fill="FFFFFF"/>
        </w:rPr>
      </w:pPr>
      <w:bookmarkStart w:id="2" w:name="_Ref500434533"/>
      <w:r w:rsidRPr="002E0F6B">
        <w:rPr>
          <w:shd w:val="clear" w:color="auto" w:fill="FFFFFF"/>
        </w:rPr>
        <w:t xml:space="preserve">Максимальная стоимость поручаемых Подрядчику работ, предусмотренных п. </w:t>
      </w:r>
      <w:r w:rsidR="0061388C" w:rsidRPr="002E0F6B">
        <w:rPr>
          <w:shd w:val="clear" w:color="auto" w:fill="FFFFFF"/>
        </w:rPr>
        <w:fldChar w:fldCharType="begin"/>
      </w:r>
      <w:r w:rsidR="0061388C" w:rsidRPr="002E0F6B">
        <w:rPr>
          <w:shd w:val="clear" w:color="auto" w:fill="FFFFFF"/>
        </w:rPr>
        <w:instrText xml:space="preserve"> REF _Ref500434558 \r \h </w:instrText>
      </w:r>
      <w:r w:rsidR="0086114D" w:rsidRPr="002E0F6B">
        <w:rPr>
          <w:shd w:val="clear" w:color="auto" w:fill="FFFFFF"/>
        </w:rPr>
        <w:instrText xml:space="preserve"> \* MERGEFORMAT </w:instrText>
      </w:r>
      <w:r w:rsidR="0061388C" w:rsidRPr="002E0F6B">
        <w:rPr>
          <w:shd w:val="clear" w:color="auto" w:fill="FFFFFF"/>
        </w:rPr>
      </w:r>
      <w:r w:rsidR="0061388C" w:rsidRPr="002E0F6B">
        <w:rPr>
          <w:shd w:val="clear" w:color="auto" w:fill="FFFFFF"/>
        </w:rPr>
        <w:fldChar w:fldCharType="separate"/>
      </w:r>
      <w:r w:rsidR="002E0F6B">
        <w:rPr>
          <w:shd w:val="clear" w:color="auto" w:fill="FFFFFF"/>
        </w:rPr>
        <w:t>1.1</w:t>
      </w:r>
      <w:r w:rsidR="0061388C" w:rsidRPr="002E0F6B">
        <w:rPr>
          <w:shd w:val="clear" w:color="auto" w:fill="FFFFFF"/>
        </w:rPr>
        <w:fldChar w:fldCharType="end"/>
      </w:r>
      <w:r w:rsidRPr="002E0F6B">
        <w:rPr>
          <w:shd w:val="clear" w:color="auto" w:fill="FFFFFF"/>
        </w:rPr>
        <w:t xml:space="preserve"> настоящего договора составляет </w:t>
      </w:r>
      <w:r w:rsidR="00A968EC">
        <w:rPr>
          <w:b/>
          <w:bCs/>
        </w:rPr>
        <w:t>_____________________</w:t>
      </w:r>
      <w:r w:rsidRPr="002E0F6B">
        <w:rPr>
          <w:b/>
          <w:bCs/>
          <w:shd w:val="clear" w:color="auto" w:fill="FFFFFF"/>
        </w:rPr>
        <w:t xml:space="preserve"> </w:t>
      </w:r>
      <w:r w:rsidRPr="002E0F6B">
        <w:rPr>
          <w:shd w:val="clear" w:color="auto" w:fill="FFFFFF"/>
        </w:rPr>
        <w:t>руб</w:t>
      </w:r>
      <w:r w:rsidR="00676C62">
        <w:rPr>
          <w:shd w:val="clear" w:color="auto" w:fill="FFFFFF"/>
        </w:rPr>
        <w:t>лей</w:t>
      </w:r>
      <w:r w:rsidRPr="002E0F6B">
        <w:rPr>
          <w:shd w:val="clear" w:color="auto" w:fill="FFFFFF"/>
        </w:rPr>
        <w:t>, кроме того НДС (18</w:t>
      </w:r>
      <w:r w:rsidR="005F060D" w:rsidRPr="002E0F6B">
        <w:rPr>
          <w:shd w:val="clear" w:color="auto" w:fill="FFFFFF"/>
        </w:rPr>
        <w:t>%</w:t>
      </w:r>
      <w:r w:rsidRPr="002E0F6B">
        <w:rPr>
          <w:shd w:val="clear" w:color="auto" w:fill="FFFFFF"/>
        </w:rPr>
        <w:t xml:space="preserve">) </w:t>
      </w:r>
      <w:r w:rsidR="00A968EC">
        <w:t>___________</w:t>
      </w:r>
      <w:r w:rsidR="001004AC" w:rsidRPr="002E0F6B">
        <w:rPr>
          <w:shd w:val="clear" w:color="auto" w:fill="FFFFFF"/>
        </w:rPr>
        <w:t xml:space="preserve"> руб</w:t>
      </w:r>
      <w:r w:rsidR="00676C62">
        <w:rPr>
          <w:shd w:val="clear" w:color="auto" w:fill="FFFFFF"/>
        </w:rPr>
        <w:t>лей</w:t>
      </w:r>
      <w:r w:rsidR="001004AC" w:rsidRPr="002E0F6B">
        <w:rPr>
          <w:shd w:val="clear" w:color="auto" w:fill="FFFFFF"/>
        </w:rPr>
        <w:t>.</w:t>
      </w:r>
      <w:bookmarkEnd w:id="2"/>
      <w:r w:rsidR="001004AC" w:rsidRPr="002E0F6B">
        <w:rPr>
          <w:shd w:val="clear" w:color="auto" w:fill="FFFFFF"/>
        </w:rPr>
        <w:t xml:space="preserve"> </w:t>
      </w:r>
    </w:p>
    <w:p w14:paraId="276BC707" w14:textId="41F9B3CE" w:rsidR="000A51BE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Стоимость поручаемых Подрядчику работ по каждому этапу </w:t>
      </w:r>
      <w:r w:rsidR="00A9638E" w:rsidRPr="002E0F6B">
        <w:rPr>
          <w:color w:val="000000"/>
          <w:shd w:val="clear" w:color="auto" w:fill="FFFFFF"/>
        </w:rPr>
        <w:t>определяется исходя из стоимости компенсации за утилизацию (обработку, обезвреживание) 1 тонны отходов, принятых Подрядчиком в собственность (Приложение №1) включая работы по:</w:t>
      </w:r>
    </w:p>
    <w:p w14:paraId="394F4FDA" w14:textId="1AC62E2F" w:rsidR="000A51BE" w:rsidRPr="002E0F6B" w:rsidRDefault="000A51BE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транспортировк</w:t>
      </w:r>
      <w:r w:rsidR="00A9638E" w:rsidRPr="002E0F6B">
        <w:rPr>
          <w:color w:val="000000"/>
          <w:shd w:val="clear" w:color="auto" w:fill="FFFFFF"/>
        </w:rPr>
        <w:t>е</w:t>
      </w:r>
      <w:r w:rsidRPr="002E0F6B">
        <w:rPr>
          <w:color w:val="000000"/>
          <w:shd w:val="clear" w:color="auto" w:fill="FFFFFF"/>
        </w:rPr>
        <w:t xml:space="preserve"> отходов к месту осуществления лицензируемого вида деятельности;</w:t>
      </w:r>
    </w:p>
    <w:p w14:paraId="4F630EBF" w14:textId="0AC6AC38" w:rsidR="000A51BE" w:rsidRPr="002E0F6B" w:rsidRDefault="00CA6A1D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выгрузк</w:t>
      </w:r>
      <w:r w:rsidR="00A9638E" w:rsidRPr="002E0F6B">
        <w:rPr>
          <w:color w:val="000000"/>
          <w:shd w:val="clear" w:color="auto" w:fill="FFFFFF"/>
        </w:rPr>
        <w:t>е</w:t>
      </w:r>
      <w:r w:rsidRPr="002E0F6B">
        <w:rPr>
          <w:color w:val="000000"/>
          <w:shd w:val="clear" w:color="auto" w:fill="FFFFFF"/>
        </w:rPr>
        <w:t xml:space="preserve"> отходов из транспортных средств;</w:t>
      </w:r>
      <w:r w:rsidR="001004AC" w:rsidRPr="002E0F6B">
        <w:rPr>
          <w:color w:val="000000"/>
          <w:shd w:val="clear" w:color="auto" w:fill="FFFFFF"/>
        </w:rPr>
        <w:t xml:space="preserve"> </w:t>
      </w:r>
    </w:p>
    <w:p w14:paraId="09833262" w14:textId="52398B39" w:rsidR="000A51BE" w:rsidRPr="002E0F6B" w:rsidRDefault="00EA733B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lastRenderedPageBreak/>
        <w:t>обработк</w:t>
      </w:r>
      <w:r w:rsidR="00A9638E" w:rsidRPr="002E0F6B">
        <w:rPr>
          <w:color w:val="000000"/>
          <w:shd w:val="clear" w:color="auto" w:fill="FFFFFF"/>
        </w:rPr>
        <w:t>е</w:t>
      </w:r>
      <w:r w:rsidR="001004AC" w:rsidRPr="002E0F6B">
        <w:rPr>
          <w:color w:val="000000"/>
          <w:shd w:val="clear" w:color="auto" w:fill="FFFFFF"/>
        </w:rPr>
        <w:t xml:space="preserve"> </w:t>
      </w:r>
      <w:r w:rsidR="000A51BE" w:rsidRPr="002E0F6B">
        <w:rPr>
          <w:color w:val="000000"/>
          <w:shd w:val="clear" w:color="auto" w:fill="FFFFFF"/>
        </w:rPr>
        <w:t xml:space="preserve">отходов </w:t>
      </w:r>
      <w:r w:rsidR="001004AC" w:rsidRPr="002E0F6B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>сортировк</w:t>
      </w:r>
      <w:r w:rsidR="000A51BE" w:rsidRPr="002E0F6B">
        <w:rPr>
          <w:color w:val="000000"/>
          <w:shd w:val="clear" w:color="auto" w:fill="FFFFFF"/>
        </w:rPr>
        <w:t>а</w:t>
      </w:r>
      <w:r w:rsidRPr="002E0F6B">
        <w:rPr>
          <w:color w:val="000000"/>
          <w:shd w:val="clear" w:color="auto" w:fill="FFFFFF"/>
        </w:rPr>
        <w:t xml:space="preserve">, </w:t>
      </w:r>
      <w:r w:rsidR="001004AC" w:rsidRPr="002E0F6B">
        <w:rPr>
          <w:color w:val="000000"/>
          <w:shd w:val="clear" w:color="auto" w:fill="FFFFFF"/>
        </w:rPr>
        <w:t>просеивани</w:t>
      </w:r>
      <w:r w:rsidR="000A51BE" w:rsidRPr="002E0F6B">
        <w:rPr>
          <w:color w:val="000000"/>
          <w:shd w:val="clear" w:color="auto" w:fill="FFFFFF"/>
        </w:rPr>
        <w:t>е</w:t>
      </w:r>
      <w:r w:rsidR="001004AC" w:rsidRPr="002E0F6B">
        <w:rPr>
          <w:color w:val="000000"/>
          <w:shd w:val="clear" w:color="auto" w:fill="FFFFFF"/>
        </w:rPr>
        <w:t>)</w:t>
      </w:r>
      <w:r w:rsidR="00A26F7D" w:rsidRPr="002E0F6B">
        <w:rPr>
          <w:color w:val="000000"/>
          <w:shd w:val="clear" w:color="auto" w:fill="FFFFFF"/>
        </w:rPr>
        <w:t>;</w:t>
      </w:r>
    </w:p>
    <w:p w14:paraId="09A9498B" w14:textId="06BCD985" w:rsidR="00CA6A1D" w:rsidRPr="002E0F6B" w:rsidRDefault="00A9638E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утилиз</w:t>
      </w:r>
      <w:r w:rsidR="00763131" w:rsidRPr="002E0F6B">
        <w:rPr>
          <w:color w:val="000000"/>
          <w:shd w:val="clear" w:color="auto" w:fill="FFFFFF"/>
        </w:rPr>
        <w:t>ации</w:t>
      </w:r>
      <w:r w:rsidRPr="002E0F6B">
        <w:rPr>
          <w:color w:val="000000"/>
          <w:shd w:val="clear" w:color="auto" w:fill="FFFFFF"/>
        </w:rPr>
        <w:t xml:space="preserve"> (обезвреж</w:t>
      </w:r>
      <w:r w:rsidR="00763131" w:rsidRPr="002E0F6B">
        <w:rPr>
          <w:color w:val="000000"/>
          <w:shd w:val="clear" w:color="auto" w:fill="FFFFFF"/>
        </w:rPr>
        <w:t>иванию</w:t>
      </w:r>
      <w:r w:rsidRPr="002E0F6B">
        <w:rPr>
          <w:color w:val="000000"/>
          <w:shd w:val="clear" w:color="auto" w:fill="FFFFFF"/>
        </w:rPr>
        <w:t xml:space="preserve">) </w:t>
      </w:r>
      <w:r w:rsidR="00763131" w:rsidRPr="002E0F6B">
        <w:rPr>
          <w:color w:val="000000"/>
          <w:shd w:val="clear" w:color="auto" w:fill="FFFFFF"/>
        </w:rPr>
        <w:t xml:space="preserve">партии </w:t>
      </w:r>
      <w:r w:rsidRPr="002E0F6B">
        <w:rPr>
          <w:color w:val="000000"/>
          <w:shd w:val="clear" w:color="auto" w:fill="FFFFFF"/>
        </w:rPr>
        <w:t>отходов</w:t>
      </w:r>
      <w:r w:rsidR="000A51BE" w:rsidRPr="002E0F6B">
        <w:rPr>
          <w:color w:val="000000"/>
          <w:shd w:val="clear" w:color="auto" w:fill="FFFFFF"/>
        </w:rPr>
        <w:t>;</w:t>
      </w:r>
      <w:r w:rsidR="003F2BB2" w:rsidRPr="002E0F6B">
        <w:rPr>
          <w:color w:val="000000"/>
          <w:shd w:val="clear" w:color="auto" w:fill="FFFFFF"/>
        </w:rPr>
        <w:t xml:space="preserve"> </w:t>
      </w:r>
    </w:p>
    <w:p w14:paraId="525C3CB5" w14:textId="54E1C087" w:rsidR="00763131" w:rsidRPr="002E0F6B" w:rsidRDefault="00324B11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</w:t>
      </w:r>
      <w:r w:rsidR="00CA6A1D" w:rsidRPr="002E0F6B">
        <w:rPr>
          <w:color w:val="000000"/>
          <w:shd w:val="clear" w:color="auto" w:fill="FFFFFF"/>
        </w:rPr>
        <w:t>огрузк</w:t>
      </w:r>
      <w:r w:rsidR="00A9638E" w:rsidRPr="002E0F6B">
        <w:rPr>
          <w:color w:val="000000"/>
          <w:shd w:val="clear" w:color="auto" w:fill="FFFFFF"/>
        </w:rPr>
        <w:t>е</w:t>
      </w:r>
      <w:r w:rsidR="00CA6A1D" w:rsidRPr="002E0F6B">
        <w:rPr>
          <w:color w:val="000000"/>
          <w:shd w:val="clear" w:color="auto" w:fill="FFFFFF"/>
        </w:rPr>
        <w:t>, транспортировани</w:t>
      </w:r>
      <w:r w:rsidR="00A9638E" w:rsidRPr="002E0F6B">
        <w:rPr>
          <w:color w:val="000000"/>
          <w:shd w:val="clear" w:color="auto" w:fill="FFFFFF"/>
        </w:rPr>
        <w:t>ю</w:t>
      </w:r>
      <w:r w:rsidR="00CA6A1D" w:rsidRPr="002E0F6B">
        <w:rPr>
          <w:color w:val="000000"/>
          <w:shd w:val="clear" w:color="auto" w:fill="FFFFFF"/>
        </w:rPr>
        <w:t>, размещени</w:t>
      </w:r>
      <w:r w:rsidR="00A9638E" w:rsidRPr="002E0F6B">
        <w:rPr>
          <w:color w:val="000000"/>
          <w:shd w:val="clear" w:color="auto" w:fill="FFFFFF"/>
        </w:rPr>
        <w:t>ю</w:t>
      </w:r>
      <w:r w:rsidR="00CA6A1D" w:rsidRPr="002E0F6B">
        <w:rPr>
          <w:color w:val="000000"/>
          <w:shd w:val="clear" w:color="auto" w:fill="FFFFFF"/>
        </w:rPr>
        <w:t xml:space="preserve"> обезвреженных отходов.</w:t>
      </w:r>
    </w:p>
    <w:p w14:paraId="72A04028" w14:textId="799F53C1" w:rsidR="00DE1AA0" w:rsidRPr="002E0F6B" w:rsidRDefault="007F515A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исполнени</w:t>
      </w:r>
      <w:r w:rsidR="00763131" w:rsidRPr="002E0F6B">
        <w:rPr>
          <w:color w:val="000000"/>
          <w:shd w:val="clear" w:color="auto" w:fill="FFFFFF"/>
        </w:rPr>
        <w:t>ю</w:t>
      </w:r>
      <w:r w:rsidRPr="002E0F6B">
        <w:rPr>
          <w:color w:val="000000"/>
          <w:shd w:val="clear" w:color="auto" w:fill="FFFFFF"/>
        </w:rPr>
        <w:t xml:space="preserve"> настоящего договора, в </w:t>
      </w:r>
      <w:r w:rsidR="001004AC" w:rsidRPr="002E0F6B">
        <w:rPr>
          <w:color w:val="000000"/>
          <w:shd w:val="clear" w:color="auto" w:fill="FFFFFF"/>
        </w:rPr>
        <w:t>т.ч</w:t>
      </w:r>
      <w:r w:rsidRPr="002E0F6B">
        <w:rPr>
          <w:color w:val="000000"/>
          <w:shd w:val="clear" w:color="auto" w:fill="FFFFFF"/>
        </w:rPr>
        <w:t>. п</w:t>
      </w:r>
      <w:r w:rsidR="0061388C" w:rsidRPr="002E0F6B">
        <w:rPr>
          <w:color w:val="000000"/>
          <w:shd w:val="clear" w:color="auto" w:fill="FFFFFF"/>
        </w:rPr>
        <w:t>.</w:t>
      </w:r>
      <w:r w:rsidRPr="002E0F6B">
        <w:rPr>
          <w:color w:val="000000"/>
          <w:shd w:val="clear" w:color="auto" w:fill="FFFFFF"/>
        </w:rPr>
        <w:t xml:space="preserve"> </w:t>
      </w:r>
      <w:r w:rsidR="00544240" w:rsidRPr="002E0F6B">
        <w:rPr>
          <w:color w:val="0070C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_Ref500432685 \r \h </w:instrText>
      </w:r>
      <w:r w:rsidR="00B66740" w:rsidRPr="002E0F6B">
        <w:rPr>
          <w:color w:val="0070C0"/>
          <w:shd w:val="clear" w:color="auto" w:fill="FFFFFF"/>
        </w:rPr>
        <w:instrText xml:space="preserve"> \* MERGEFORMAT </w:instrText>
      </w:r>
      <w:r w:rsidR="00544240" w:rsidRPr="002E0F6B">
        <w:rPr>
          <w:color w:val="0070C0"/>
          <w:shd w:val="clear" w:color="auto" w:fill="FFFFFF"/>
        </w:rPr>
      </w:r>
      <w:r w:rsidR="00544240" w:rsidRPr="002E0F6B">
        <w:rPr>
          <w:color w:val="0070C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</w:t>
      </w:r>
      <w:r w:rsidR="00544240" w:rsidRPr="002E0F6B">
        <w:rPr>
          <w:color w:val="0070C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-</w:t>
      </w:r>
      <w:r w:rsidR="00544240" w:rsidRPr="002E0F6B">
        <w:rPr>
          <w:color w:val="000000"/>
          <w:shd w:val="clear" w:color="auto" w:fill="FFFFFF"/>
        </w:rPr>
        <w:t xml:space="preserve"> </w:t>
      </w:r>
      <w:r w:rsidR="00544240" w:rsidRPr="002E0F6B">
        <w:rPr>
          <w:color w:val="00000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_Ref500432438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544240" w:rsidRPr="002E0F6B">
        <w:rPr>
          <w:color w:val="000000"/>
          <w:shd w:val="clear" w:color="auto" w:fill="FFFFFF"/>
        </w:rPr>
      </w:r>
      <w:r w:rsidR="00544240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6.7</w:t>
      </w:r>
      <w:r w:rsidR="00544240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,</w:t>
      </w:r>
      <w:r w:rsidR="00544240" w:rsidRPr="002E0F6B">
        <w:rPr>
          <w:color w:val="000000"/>
          <w:shd w:val="clear" w:color="auto" w:fill="FFFFFF"/>
        </w:rPr>
        <w:t xml:space="preserve">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_Ref500434494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6.12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</w:t>
      </w:r>
      <w:r w:rsidR="001004AC" w:rsidRPr="002E0F6B">
        <w:rPr>
          <w:color w:val="000000"/>
          <w:shd w:val="clear" w:color="auto" w:fill="FFFFFF"/>
        </w:rPr>
        <w:t>Д</w:t>
      </w:r>
      <w:r w:rsidRPr="002E0F6B">
        <w:rPr>
          <w:color w:val="000000"/>
          <w:shd w:val="clear" w:color="auto" w:fill="FFFFFF"/>
        </w:rPr>
        <w:t xml:space="preserve">оговора. </w:t>
      </w:r>
    </w:p>
    <w:p w14:paraId="08CA30A7" w14:textId="705D16D6" w:rsidR="00DE1AA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Стоимость работ по п. </w:t>
      </w:r>
      <w:r w:rsidR="0061388C" w:rsidRPr="002E0F6B">
        <w:rPr>
          <w:color w:val="000000"/>
          <w:shd w:val="clear" w:color="auto" w:fill="FFFFFF"/>
        </w:rPr>
        <w:fldChar w:fldCharType="begin"/>
      </w:r>
      <w:r w:rsidR="0061388C" w:rsidRPr="002E0F6B">
        <w:rPr>
          <w:color w:val="000000"/>
          <w:shd w:val="clear" w:color="auto" w:fill="FFFFFF"/>
        </w:rPr>
        <w:instrText xml:space="preserve"> REF _Ref500434533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61388C" w:rsidRPr="002E0F6B">
        <w:rPr>
          <w:color w:val="000000"/>
          <w:shd w:val="clear" w:color="auto" w:fill="FFFFFF"/>
        </w:rPr>
      </w:r>
      <w:r w:rsidR="0061388C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3.1</w:t>
      </w:r>
      <w:r w:rsidR="0061388C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</w:t>
      </w:r>
      <w:r w:rsidR="009A4826" w:rsidRPr="002E0F6B">
        <w:rPr>
          <w:color w:val="000000"/>
          <w:shd w:val="clear" w:color="auto" w:fill="FFFFFF"/>
        </w:rPr>
        <w:t xml:space="preserve">и Приложению № 1 к Договору </w:t>
      </w:r>
      <w:r w:rsidRPr="002E0F6B">
        <w:rPr>
          <w:color w:val="000000"/>
          <w:shd w:val="clear" w:color="auto" w:fill="FFFFFF"/>
        </w:rPr>
        <w:t xml:space="preserve">является твёрдой и не подлежит изменению в ходе выполнения работ по настоящему Договору (кроме случаев, предусмотренных настоящим разделом Договора). </w:t>
      </w:r>
    </w:p>
    <w:p w14:paraId="4FB91C5B" w14:textId="77777777" w:rsidR="00DE1AA0" w:rsidRPr="002E0F6B" w:rsidRDefault="00DE1AA0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shd w:val="clear" w:color="auto" w:fill="FFFFFF"/>
        </w:rPr>
      </w:pPr>
      <w:r w:rsidRPr="002E0F6B">
        <w:rPr>
          <w:shd w:val="clear" w:color="auto" w:fill="FFFFFF"/>
        </w:rPr>
        <w:t>О</w:t>
      </w:r>
      <w:r w:rsidR="007F515A" w:rsidRPr="002E0F6B">
        <w:rPr>
          <w:shd w:val="clear" w:color="auto" w:fill="FFFFFF"/>
        </w:rPr>
        <w:t>пцион</w:t>
      </w:r>
      <w:r w:rsidRPr="002E0F6B">
        <w:rPr>
          <w:shd w:val="clear" w:color="auto" w:fill="FFFFFF"/>
        </w:rPr>
        <w:t xml:space="preserve"> по данному договору не предусмотрен</w:t>
      </w:r>
      <w:r w:rsidR="007F515A" w:rsidRPr="002E0F6B">
        <w:rPr>
          <w:shd w:val="clear" w:color="auto" w:fill="FFFFFF"/>
        </w:rPr>
        <w:t xml:space="preserve">. </w:t>
      </w:r>
    </w:p>
    <w:p w14:paraId="0B81B6EA" w14:textId="77777777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b/>
          <w:bCs/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Удорожание работ, не предусмотренное дополнительным соглашением Сторон, оплате Заказчиком не подлежит. </w:t>
      </w:r>
    </w:p>
    <w:p w14:paraId="0A52D90C" w14:textId="77777777" w:rsidR="007051A6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0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Порядок расчетов</w:t>
      </w:r>
    </w:p>
    <w:p w14:paraId="275D5104" w14:textId="30551DB4" w:rsidR="003D26EA" w:rsidRPr="002E0F6B" w:rsidRDefault="003C41E4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b/>
          <w:bCs/>
          <w:color w:val="000000"/>
          <w:shd w:val="clear" w:color="auto" w:fill="FFFFFF"/>
        </w:rPr>
      </w:pPr>
      <w:bookmarkStart w:id="3" w:name="_Ref500432500"/>
      <w:r w:rsidRPr="002E0F6B">
        <w:rPr>
          <w:color w:val="000000"/>
          <w:shd w:val="clear" w:color="auto" w:fill="FFFFFF"/>
        </w:rPr>
        <w:t>По факту утилизации (</w:t>
      </w:r>
      <w:r w:rsidR="00AA0C1C" w:rsidRPr="002E0F6B">
        <w:rPr>
          <w:color w:val="000000"/>
          <w:shd w:val="clear" w:color="auto" w:fill="FFFFFF"/>
        </w:rPr>
        <w:t>обработки</w:t>
      </w:r>
      <w:r w:rsidRPr="002E0F6B">
        <w:rPr>
          <w:color w:val="000000"/>
          <w:shd w:val="clear" w:color="auto" w:fill="FFFFFF"/>
        </w:rPr>
        <w:t xml:space="preserve">, обезвреживания) отходов катализаторов </w:t>
      </w:r>
      <w:r w:rsidR="007F515A" w:rsidRPr="002E0F6B">
        <w:rPr>
          <w:color w:val="000000"/>
          <w:shd w:val="clear" w:color="auto" w:fill="FFFFFF"/>
        </w:rPr>
        <w:t>Подрядчик обязан пред</w:t>
      </w:r>
      <w:r w:rsidR="00AA0C1C" w:rsidRPr="002E0F6B">
        <w:rPr>
          <w:color w:val="000000"/>
          <w:shd w:val="clear" w:color="auto" w:fill="FFFFFF"/>
        </w:rPr>
        <w:t>о</w:t>
      </w:r>
      <w:r w:rsidR="007F515A" w:rsidRPr="002E0F6B">
        <w:rPr>
          <w:color w:val="000000"/>
          <w:shd w:val="clear" w:color="auto" w:fill="FFFFFF"/>
        </w:rPr>
        <w:t xml:space="preserve">ставить Заказчику </w:t>
      </w:r>
      <w:r w:rsidRPr="002E0F6B">
        <w:rPr>
          <w:color w:val="000000"/>
          <w:shd w:val="clear" w:color="auto" w:fill="FFFFFF"/>
        </w:rPr>
        <w:t xml:space="preserve">акт приёмки выполненных работ с приложением подтверждающей документации </w:t>
      </w:r>
      <w:r w:rsidR="00A2709A" w:rsidRPr="002E0F6B">
        <w:rPr>
          <w:color w:val="000000"/>
          <w:shd w:val="clear" w:color="auto" w:fill="FFFFFF"/>
        </w:rPr>
        <w:t>на основании имеющейся у Подрядчика технологии</w:t>
      </w:r>
      <w:r w:rsidR="00A26F7D" w:rsidRPr="002E0F6B">
        <w:rPr>
          <w:color w:val="000000"/>
          <w:shd w:val="clear" w:color="auto" w:fill="FFFFFF"/>
        </w:rPr>
        <w:t>,</w:t>
      </w:r>
      <w:r w:rsidR="00A2709A" w:rsidRPr="002E0F6B">
        <w:rPr>
          <w:color w:val="000000"/>
          <w:shd w:val="clear" w:color="auto" w:fill="FFFFFF"/>
        </w:rPr>
        <w:t xml:space="preserve"> Приложение №</w:t>
      </w:r>
      <w:r w:rsidR="00F5598D" w:rsidRPr="002E0F6B">
        <w:rPr>
          <w:color w:val="000000"/>
          <w:shd w:val="clear" w:color="auto" w:fill="FFFFFF"/>
        </w:rPr>
        <w:t>5</w:t>
      </w:r>
      <w:r w:rsidR="00A2709A" w:rsidRPr="002E0F6B">
        <w:rPr>
          <w:color w:val="000000"/>
          <w:shd w:val="clear" w:color="auto" w:fill="FFFFFF"/>
        </w:rPr>
        <w:t xml:space="preserve"> к Договору </w:t>
      </w:r>
      <w:r w:rsidRPr="002E0F6B">
        <w:rPr>
          <w:color w:val="000000"/>
          <w:shd w:val="clear" w:color="auto" w:fill="FFFFFF"/>
        </w:rPr>
        <w:t>(</w:t>
      </w:r>
      <w:r w:rsidRPr="002E0F6B">
        <w:rPr>
          <w:color w:val="FF0000"/>
          <w:shd w:val="clear" w:color="auto" w:fill="FFFFFF"/>
        </w:rPr>
        <w:t>протоколы КХА</w:t>
      </w:r>
      <w:r w:rsidR="00EA733B" w:rsidRPr="002E0F6B">
        <w:rPr>
          <w:color w:val="FF0000"/>
          <w:shd w:val="clear" w:color="auto" w:fill="FFFFFF"/>
        </w:rPr>
        <w:t xml:space="preserve"> при снижении класса опасности</w:t>
      </w:r>
      <w:r w:rsidRPr="002E0F6B">
        <w:rPr>
          <w:color w:val="FF0000"/>
          <w:shd w:val="clear" w:color="auto" w:fill="FFFFFF"/>
        </w:rPr>
        <w:t xml:space="preserve">, </w:t>
      </w:r>
      <w:r w:rsidR="00684F4C" w:rsidRPr="002E0F6B">
        <w:rPr>
          <w:color w:val="FF0000"/>
          <w:shd w:val="clear" w:color="auto" w:fill="FFFFFF"/>
        </w:rPr>
        <w:t>документы,</w:t>
      </w:r>
      <w:r w:rsidRPr="002E0F6B">
        <w:rPr>
          <w:color w:val="FF0000"/>
          <w:shd w:val="clear" w:color="auto" w:fill="FFFFFF"/>
        </w:rPr>
        <w:t xml:space="preserve"> подтверждающие количество извлеченных ценных металлов, </w:t>
      </w:r>
      <w:r w:rsidR="00EA733B" w:rsidRPr="002E0F6B">
        <w:rPr>
          <w:color w:val="FF0000"/>
          <w:shd w:val="clear" w:color="auto" w:fill="FFFFFF"/>
        </w:rPr>
        <w:t>документы,</w:t>
      </w:r>
      <w:r w:rsidRPr="002E0F6B">
        <w:rPr>
          <w:color w:val="FF0000"/>
          <w:shd w:val="clear" w:color="auto" w:fill="FFFFFF"/>
        </w:rPr>
        <w:t xml:space="preserve"> подтверждающие передачу на размещение или захоронение отходов</w:t>
      </w:r>
      <w:r w:rsidR="003D26EA" w:rsidRPr="002E0F6B">
        <w:rPr>
          <w:color w:val="FF0000"/>
          <w:shd w:val="clear" w:color="auto" w:fill="FFFFFF"/>
        </w:rPr>
        <w:t>,</w:t>
      </w:r>
      <w:r w:rsidRPr="002E0F6B">
        <w:rPr>
          <w:color w:val="FF0000"/>
          <w:shd w:val="clear" w:color="auto" w:fill="FFFFFF"/>
        </w:rPr>
        <w:t xml:space="preserve"> либо конечного собственника отходов</w:t>
      </w:r>
      <w:r w:rsidR="003D26EA" w:rsidRPr="002E0F6B">
        <w:rPr>
          <w:color w:val="FF0000"/>
          <w:shd w:val="clear" w:color="auto" w:fill="FFFFFF"/>
        </w:rPr>
        <w:t xml:space="preserve"> и т.д. оговаривается отдельно при </w:t>
      </w:r>
      <w:r w:rsidR="008B47C5" w:rsidRPr="002E0F6B">
        <w:rPr>
          <w:color w:val="FF0000"/>
          <w:shd w:val="clear" w:color="auto" w:fill="FFFFFF"/>
        </w:rPr>
        <w:t>заключении договора</w:t>
      </w:r>
      <w:r w:rsidR="009A4826" w:rsidRPr="002E0F6B">
        <w:rPr>
          <w:color w:val="000000"/>
          <w:shd w:val="clear" w:color="auto" w:fill="FFFFFF"/>
        </w:rPr>
        <w:t>), с</w:t>
      </w:r>
      <w:r w:rsidR="007F515A" w:rsidRPr="002E0F6B">
        <w:rPr>
          <w:color w:val="000000"/>
          <w:shd w:val="clear" w:color="auto" w:fill="FFFFFF"/>
        </w:rPr>
        <w:t xml:space="preserve">чёт-фактуру в течение 5 дней со </w:t>
      </w:r>
      <w:r w:rsidR="00DE1AA0" w:rsidRPr="002E0F6B">
        <w:rPr>
          <w:color w:val="000000"/>
          <w:shd w:val="clear" w:color="auto" w:fill="FFFFFF"/>
        </w:rPr>
        <w:t>дня</w:t>
      </w:r>
      <w:r w:rsidR="007F515A" w:rsidRPr="002E0F6B">
        <w:rPr>
          <w:color w:val="000000"/>
          <w:shd w:val="clear" w:color="auto" w:fill="FFFFFF"/>
        </w:rPr>
        <w:t xml:space="preserve"> подписания Заказчиком</w:t>
      </w:r>
      <w:r w:rsidR="003D26EA" w:rsidRPr="002E0F6B">
        <w:rPr>
          <w:color w:val="000000"/>
          <w:shd w:val="clear" w:color="auto" w:fill="FFFFFF"/>
        </w:rPr>
        <w:t xml:space="preserve"> акта приёмки выполненных работ</w:t>
      </w:r>
      <w:r w:rsidRPr="002E0F6B">
        <w:rPr>
          <w:color w:val="000000"/>
          <w:shd w:val="clear" w:color="auto" w:fill="FFFFFF"/>
        </w:rPr>
        <w:t>, но в любом случае не позднее 28 числа месяца</w:t>
      </w:r>
      <w:r w:rsidR="009A4826" w:rsidRPr="002E0F6B">
        <w:rPr>
          <w:color w:val="000000"/>
          <w:shd w:val="clear" w:color="auto" w:fill="FFFFFF"/>
        </w:rPr>
        <w:t xml:space="preserve"> завершения выполнения работ</w:t>
      </w:r>
      <w:r w:rsidR="003D26EA" w:rsidRPr="002E0F6B">
        <w:rPr>
          <w:color w:val="000000"/>
          <w:shd w:val="clear" w:color="auto" w:fill="FFFFFF"/>
        </w:rPr>
        <w:t>.</w:t>
      </w:r>
      <w:bookmarkEnd w:id="3"/>
      <w:r w:rsidR="003D26EA" w:rsidRPr="002E0F6B">
        <w:rPr>
          <w:color w:val="000000"/>
          <w:shd w:val="clear" w:color="auto" w:fill="FFFFFF"/>
        </w:rPr>
        <w:t xml:space="preserve"> </w:t>
      </w:r>
    </w:p>
    <w:p w14:paraId="41F9CE03" w14:textId="77777777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счета-фактуры. </w:t>
      </w:r>
    </w:p>
    <w:p w14:paraId="27610E7A" w14:textId="77777777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Обязанность Заказчика по оплате считается выполненной со дня списания денежных средств с расчетного счета Заказчика. </w:t>
      </w:r>
    </w:p>
    <w:p w14:paraId="51751970" w14:textId="77777777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Заказчик вправе взыскать с Подрядчика преду</w:t>
      </w:r>
      <w:r w:rsidR="00FC3AE6" w:rsidRPr="002E0F6B">
        <w:rPr>
          <w:color w:val="000000"/>
          <w:shd w:val="clear" w:color="auto" w:fill="FFFFFF"/>
        </w:rPr>
        <w:t xml:space="preserve">смотренные настоящим договором </w:t>
      </w:r>
      <w:r w:rsidRPr="002E0F6B">
        <w:rPr>
          <w:color w:val="000000"/>
          <w:shd w:val="clear" w:color="auto" w:fill="FFFFFF"/>
        </w:rPr>
        <w:t>меры ответственности путем направления Подря</w:t>
      </w:r>
      <w:r w:rsidR="00FC3AE6" w:rsidRPr="002E0F6B">
        <w:rPr>
          <w:color w:val="000000"/>
          <w:shd w:val="clear" w:color="auto" w:fill="FFFFFF"/>
        </w:rPr>
        <w:t xml:space="preserve">дчику претензии и совершения в </w:t>
      </w:r>
      <w:r w:rsidRPr="002E0F6B">
        <w:rPr>
          <w:color w:val="000000"/>
          <w:shd w:val="clear" w:color="auto" w:fill="FFFFFF"/>
        </w:rPr>
        <w:t xml:space="preserve">соответствии со ст. 410 </w:t>
      </w:r>
      <w:hyperlink r:id="rId8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2E0F6B">
          <w:rPr>
            <w:rStyle w:val="a4"/>
            <w:color w:val="0000AA"/>
            <w:shd w:val="clear" w:color="auto" w:fill="FFFFFF"/>
          </w:rPr>
          <w:t xml:space="preserve">ГК </w:t>
        </w:r>
        <w:r w:rsidR="00FC3AE6" w:rsidRPr="002E0F6B">
          <w:rPr>
            <w:rStyle w:val="a4"/>
            <w:color w:val="0000AA"/>
            <w:shd w:val="clear" w:color="auto" w:fill="FFFFFF"/>
          </w:rPr>
          <w:t>РФ</w:t>
        </w:r>
      </w:hyperlink>
      <w:r w:rsidRPr="002E0F6B">
        <w:rPr>
          <w:color w:val="000000"/>
          <w:shd w:val="clear" w:color="auto" w:fill="FFFFFF"/>
        </w:rPr>
        <w:t xml:space="preserve"> зачета встречных одноро</w:t>
      </w:r>
      <w:r w:rsidR="00FC3AE6" w:rsidRPr="002E0F6B">
        <w:rPr>
          <w:color w:val="000000"/>
          <w:shd w:val="clear" w:color="auto" w:fill="FFFFFF"/>
        </w:rPr>
        <w:t xml:space="preserve">дных требований (и уменьшения, </w:t>
      </w:r>
      <w:r w:rsidRPr="002E0F6B">
        <w:rPr>
          <w:color w:val="000000"/>
          <w:shd w:val="clear" w:color="auto" w:fill="FFFFFF"/>
        </w:rPr>
        <w:t xml:space="preserve">таким образом, сумм, подлежащих выплате Подрядчику). </w:t>
      </w:r>
    </w:p>
    <w:p w14:paraId="145DC398" w14:textId="77777777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spacing w:after="240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Все платёжно-расчётные докуме</w:t>
      </w:r>
      <w:r w:rsidR="00FC3AE6" w:rsidRPr="002E0F6B">
        <w:rPr>
          <w:color w:val="000000"/>
          <w:shd w:val="clear" w:color="auto" w:fill="FFFFFF"/>
        </w:rPr>
        <w:t xml:space="preserve">нты должны содержать ссылку на </w:t>
      </w:r>
      <w:r w:rsidRPr="002E0F6B">
        <w:rPr>
          <w:color w:val="000000"/>
          <w:shd w:val="clear" w:color="auto" w:fill="FFFFFF"/>
        </w:rPr>
        <w:t>регистрационный номер договора Заказчика, в соотв</w:t>
      </w:r>
      <w:r w:rsidR="00FC3AE6" w:rsidRPr="002E0F6B">
        <w:rPr>
          <w:color w:val="000000"/>
          <w:shd w:val="clear" w:color="auto" w:fill="FFFFFF"/>
        </w:rPr>
        <w:t xml:space="preserve">етствии с которым производится </w:t>
      </w:r>
      <w:r w:rsidRPr="002E0F6B">
        <w:rPr>
          <w:color w:val="000000"/>
          <w:shd w:val="clear" w:color="auto" w:fill="FFFFFF"/>
        </w:rPr>
        <w:t xml:space="preserve">хозяйственная операция. </w:t>
      </w:r>
    </w:p>
    <w:p w14:paraId="6C2552E4" w14:textId="77777777" w:rsidR="00FC3AE6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Обеспечение материалами и оборудованием</w:t>
      </w:r>
    </w:p>
    <w:p w14:paraId="6EE9E944" w14:textId="7777777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принимает на себя обязательство по обеспечению работ всеми необходимыми материалами, оборудованием и спецтехникой</w:t>
      </w:r>
      <w:r w:rsidR="00FC3AE6" w:rsidRPr="002E0F6B">
        <w:rPr>
          <w:color w:val="000000"/>
          <w:shd w:val="clear" w:color="auto" w:fill="FFFFFF"/>
        </w:rPr>
        <w:t xml:space="preserve"> при выполнении работ по транспортированию, выгрузке и утилизации (обработке, обезвреживанию) отходов</w:t>
      </w:r>
      <w:r w:rsidRPr="002E0F6B">
        <w:rPr>
          <w:color w:val="000000"/>
          <w:shd w:val="clear" w:color="auto" w:fill="FFFFFF"/>
        </w:rPr>
        <w:t xml:space="preserve">. </w:t>
      </w:r>
    </w:p>
    <w:p w14:paraId="1EA6BA09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88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Права и обязанности Подрядчика</w:t>
      </w:r>
    </w:p>
    <w:p w14:paraId="7D3BA722" w14:textId="77777777" w:rsidR="00CE5FC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4" w:name="_Ref500432685"/>
      <w:r w:rsidRPr="002E0F6B">
        <w:rPr>
          <w:color w:val="000000"/>
          <w:shd w:val="clear" w:color="auto" w:fill="FFFFFF"/>
        </w:rPr>
        <w:t xml:space="preserve">Выполнить работы в соответствии с действующим законодательством РФ: Федеральный Закон </w:t>
      </w:r>
      <w:hyperlink r:id="rId9" w:tooltip="&quot;Об охране окружающей среды (с изменениями на 29 июля 2017 года)&quot;&#10;Федеральный закон от 10.01.2002 N 7-ФЗ&#10;Статус: действующая редакция (действ. с 11.08.2017)" w:history="1">
        <w:r w:rsidRPr="002E0F6B">
          <w:rPr>
            <w:rStyle w:val="a4"/>
            <w:color w:val="0000AA"/>
            <w:shd w:val="clear" w:color="auto" w:fill="FFFFFF"/>
          </w:rPr>
          <w:t xml:space="preserve">от 10.01.2002 </w:t>
        </w:r>
        <w:r w:rsidR="00FC3AE6" w:rsidRPr="002E0F6B">
          <w:rPr>
            <w:rStyle w:val="a4"/>
            <w:color w:val="0000AA"/>
            <w:shd w:val="clear" w:color="auto" w:fill="FFFFFF"/>
          </w:rPr>
          <w:t>№</w:t>
        </w:r>
        <w:r w:rsidRPr="002E0F6B">
          <w:rPr>
            <w:rStyle w:val="a4"/>
            <w:color w:val="0000AA"/>
            <w:shd w:val="clear" w:color="auto" w:fill="FFFFFF"/>
          </w:rPr>
          <w:t xml:space="preserve"> 7-ФЗ</w:t>
        </w:r>
      </w:hyperlink>
      <w:r w:rsidRPr="002E0F6B">
        <w:rPr>
          <w:color w:val="000000"/>
          <w:shd w:val="clear" w:color="auto" w:fill="FFFFFF"/>
        </w:rPr>
        <w:t xml:space="preserve"> «Об охране окружающей среды», Федеральный Закон </w:t>
      </w:r>
      <w:hyperlink r:id="rId10" w:tooltip="&quot;Об отходах производства и потребления (с изменениями на 28 декабря 2016 года) (редакция, действующая с 1 января 2017 года)&quot;&#10;Федеральный закон от 24.06.1998 N 89-ФЗ&#10;Статус: действующая редакция (действ. с 01.01.2017)" w:history="1">
        <w:r w:rsidRPr="002E0F6B">
          <w:rPr>
            <w:rStyle w:val="a4"/>
            <w:color w:val="0000AA"/>
            <w:shd w:val="clear" w:color="auto" w:fill="FFFFFF"/>
          </w:rPr>
          <w:t xml:space="preserve">от 24.06.1998 </w:t>
        </w:r>
        <w:r w:rsidR="00FC3AE6" w:rsidRPr="002E0F6B">
          <w:rPr>
            <w:rStyle w:val="a4"/>
            <w:color w:val="0000AA"/>
            <w:shd w:val="clear" w:color="auto" w:fill="FFFFFF"/>
          </w:rPr>
          <w:t>№</w:t>
        </w:r>
        <w:r w:rsidRPr="002E0F6B">
          <w:rPr>
            <w:rStyle w:val="a4"/>
            <w:color w:val="0000AA"/>
            <w:shd w:val="clear" w:color="auto" w:fill="FFFFFF"/>
          </w:rPr>
          <w:t xml:space="preserve"> 89-ФЗ</w:t>
        </w:r>
      </w:hyperlink>
      <w:r w:rsidRPr="002E0F6B">
        <w:rPr>
          <w:color w:val="000000"/>
          <w:shd w:val="clear" w:color="auto" w:fill="FFFFFF"/>
        </w:rPr>
        <w:t xml:space="preserve"> «Об отходах производства и потребления»</w:t>
      </w:r>
      <w:r w:rsidR="00703678" w:rsidRPr="002E0F6B">
        <w:rPr>
          <w:color w:val="000000"/>
          <w:shd w:val="clear" w:color="auto" w:fill="FFFFFF"/>
        </w:rPr>
        <w:t xml:space="preserve">, </w:t>
      </w:r>
      <w:r w:rsidR="00703678" w:rsidRPr="002E0F6B">
        <w:rPr>
          <w:iCs/>
        </w:rPr>
        <w:t xml:space="preserve">Федеральный закон </w:t>
      </w:r>
      <w:hyperlink r:id="rId11" w:tooltip="&quot;О лицензировании отдельных видов деятельности (с изменениями на 29 июля 2017 года)&quot;&#10;Федеральный закон от 04.05.2011 N 99-ФЗ&#10;Статус: действующая редакция (действ. с 10.08.2017)" w:history="1">
        <w:r w:rsidR="00703678" w:rsidRPr="002E0F6B">
          <w:rPr>
            <w:rStyle w:val="a4"/>
            <w:iCs/>
            <w:color w:val="0000AA"/>
          </w:rPr>
          <w:t>от 04.05.2011 N 99-ФЗ</w:t>
        </w:r>
      </w:hyperlink>
      <w:r w:rsidR="00703678" w:rsidRPr="002E0F6B">
        <w:t xml:space="preserve"> </w:t>
      </w:r>
      <w:r w:rsidR="00703678" w:rsidRPr="002E0F6B">
        <w:rPr>
          <w:shd w:val="clear" w:color="auto" w:fill="FFFFFF"/>
        </w:rPr>
        <w:t>«О лицензировании</w:t>
      </w:r>
      <w:r w:rsidR="00703678" w:rsidRPr="002E0F6B">
        <w:rPr>
          <w:color w:val="000000"/>
          <w:shd w:val="clear" w:color="auto" w:fill="FFFFFF"/>
        </w:rPr>
        <w:t xml:space="preserve"> отдельных видов деятельности»</w:t>
      </w:r>
      <w:r w:rsidRPr="002E0F6B">
        <w:rPr>
          <w:color w:val="000000"/>
          <w:shd w:val="clear" w:color="auto" w:fill="FFFFFF"/>
        </w:rPr>
        <w:t>.</w:t>
      </w:r>
      <w:bookmarkEnd w:id="4"/>
      <w:r w:rsidRPr="002E0F6B">
        <w:rPr>
          <w:color w:val="000000"/>
          <w:shd w:val="clear" w:color="auto" w:fill="FFFFFF"/>
        </w:rPr>
        <w:t xml:space="preserve"> </w:t>
      </w:r>
    </w:p>
    <w:p w14:paraId="7487C892" w14:textId="77777777" w:rsidR="00CE5FC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Обеспечить: </w:t>
      </w:r>
    </w:p>
    <w:p w14:paraId="182687BF" w14:textId="5E08B714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производство работ в </w:t>
      </w:r>
      <w:r w:rsidR="00615F0F" w:rsidRPr="002E0F6B">
        <w:rPr>
          <w:color w:val="000000"/>
          <w:shd w:val="clear" w:color="auto" w:fill="FFFFFF"/>
        </w:rPr>
        <w:t>месте осуществления деятельности по юридическому адресу указанному в лицензии</w:t>
      </w:r>
      <w:r w:rsidR="00AA0C1C" w:rsidRPr="002E0F6B">
        <w:rPr>
          <w:color w:val="000000"/>
          <w:shd w:val="clear" w:color="auto" w:fill="FFFFFF"/>
        </w:rPr>
        <w:t>, в</w:t>
      </w:r>
      <w:r w:rsidR="00615F0F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 xml:space="preserve">полном соответствии с условиями </w:t>
      </w:r>
      <w:r w:rsidR="00A2709A" w:rsidRPr="002E0F6B">
        <w:rPr>
          <w:color w:val="000000"/>
          <w:shd w:val="clear" w:color="auto" w:fill="FFFFFF"/>
        </w:rPr>
        <w:t>Д</w:t>
      </w:r>
      <w:r w:rsidR="007F515A" w:rsidRPr="002E0F6B">
        <w:rPr>
          <w:color w:val="000000"/>
          <w:shd w:val="clear" w:color="auto" w:fill="FFFFFF"/>
        </w:rPr>
        <w:t>оговора</w:t>
      </w:r>
      <w:r w:rsidR="0073130E" w:rsidRPr="002E0F6B">
        <w:rPr>
          <w:color w:val="000000"/>
          <w:shd w:val="clear" w:color="auto" w:fill="FFFFFF"/>
        </w:rPr>
        <w:t>, лицензией Подрядчика</w:t>
      </w:r>
      <w:r w:rsidR="00603E2F" w:rsidRPr="002E0F6B">
        <w:rPr>
          <w:color w:val="000000"/>
          <w:shd w:val="clear" w:color="auto" w:fill="FFFFFF"/>
        </w:rPr>
        <w:t xml:space="preserve"> </w:t>
      </w:r>
      <w:r w:rsidR="00A2709A" w:rsidRPr="002E0F6B">
        <w:rPr>
          <w:color w:val="000000"/>
          <w:shd w:val="clear" w:color="auto" w:fill="FFFFFF"/>
        </w:rPr>
        <w:t>(Приложение №</w:t>
      </w:r>
      <w:r w:rsidR="004043A2" w:rsidRPr="002E0F6B">
        <w:rPr>
          <w:color w:val="000000"/>
          <w:shd w:val="clear" w:color="auto" w:fill="FFFFFF"/>
        </w:rPr>
        <w:t>4</w:t>
      </w:r>
      <w:r w:rsidR="00A2709A" w:rsidRPr="002E0F6B">
        <w:rPr>
          <w:color w:val="000000"/>
          <w:shd w:val="clear" w:color="auto" w:fill="FFFFFF"/>
        </w:rPr>
        <w:t>)</w:t>
      </w:r>
      <w:r w:rsidR="0073130E" w:rsidRPr="002E0F6B">
        <w:rPr>
          <w:color w:val="000000"/>
          <w:shd w:val="clear" w:color="auto" w:fill="FFFFFF"/>
        </w:rPr>
        <w:t>, имеющейся у него технологией утилизации (</w:t>
      </w:r>
      <w:r w:rsidR="00AA0C1C" w:rsidRPr="002E0F6B">
        <w:rPr>
          <w:color w:val="000000"/>
          <w:shd w:val="clear" w:color="auto" w:fill="FFFFFF"/>
        </w:rPr>
        <w:t>обработки</w:t>
      </w:r>
      <w:r w:rsidR="0073130E" w:rsidRPr="002E0F6B">
        <w:rPr>
          <w:color w:val="000000"/>
          <w:shd w:val="clear" w:color="auto" w:fill="FFFFFF"/>
        </w:rPr>
        <w:t>, обезвреживания)</w:t>
      </w:r>
      <w:r w:rsidR="00A2709A" w:rsidRPr="002E0F6B">
        <w:rPr>
          <w:color w:val="000000"/>
          <w:shd w:val="clear" w:color="auto" w:fill="FFFFFF"/>
        </w:rPr>
        <w:t xml:space="preserve"> (Приложение №</w:t>
      </w:r>
      <w:r w:rsidR="004043A2" w:rsidRPr="002E0F6B">
        <w:rPr>
          <w:color w:val="000000"/>
          <w:shd w:val="clear" w:color="auto" w:fill="FFFFFF"/>
        </w:rPr>
        <w:t>5</w:t>
      </w:r>
      <w:r w:rsidR="00A2709A" w:rsidRPr="002E0F6B">
        <w:rPr>
          <w:color w:val="000000"/>
          <w:shd w:val="clear" w:color="auto" w:fill="FFFFFF"/>
        </w:rPr>
        <w:t>)</w:t>
      </w:r>
      <w:r w:rsidR="00615F0F" w:rsidRPr="002E0F6B">
        <w:rPr>
          <w:color w:val="000000"/>
          <w:shd w:val="clear" w:color="auto" w:fill="FFFFFF"/>
        </w:rPr>
        <w:t>,</w:t>
      </w:r>
      <w:r w:rsidR="007F515A" w:rsidRPr="002E0F6B">
        <w:rPr>
          <w:color w:val="000000"/>
          <w:shd w:val="clear" w:color="auto" w:fill="FFFFFF"/>
        </w:rPr>
        <w:t xml:space="preserve"> действующим законодательством </w:t>
      </w:r>
      <w:r w:rsidRPr="002E0F6B">
        <w:rPr>
          <w:color w:val="000000"/>
          <w:shd w:val="clear" w:color="auto" w:fill="FFFFFF"/>
        </w:rPr>
        <w:t>РФ</w:t>
      </w:r>
      <w:r w:rsidR="007F515A" w:rsidRPr="002E0F6B">
        <w:rPr>
          <w:color w:val="000000"/>
          <w:shd w:val="clear" w:color="auto" w:fill="FFFFFF"/>
        </w:rPr>
        <w:t xml:space="preserve">, нормами и правилами; </w:t>
      </w:r>
    </w:p>
    <w:p w14:paraId="193263DC" w14:textId="7F76B723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выполнение работ по </w:t>
      </w:r>
      <w:r w:rsidRPr="002E0F6B">
        <w:rPr>
          <w:color w:val="000000"/>
          <w:shd w:val="clear" w:color="auto" w:fill="FFFFFF"/>
        </w:rPr>
        <w:t xml:space="preserve">утилизации (обработке, </w:t>
      </w:r>
      <w:r w:rsidR="007F515A" w:rsidRPr="002E0F6B">
        <w:rPr>
          <w:color w:val="000000"/>
          <w:shd w:val="clear" w:color="auto" w:fill="FFFFFF"/>
        </w:rPr>
        <w:t>обезвреживанию</w:t>
      </w:r>
      <w:r w:rsidRPr="002E0F6B">
        <w:rPr>
          <w:color w:val="000000"/>
          <w:shd w:val="clear" w:color="auto" w:fill="FFFFFF"/>
        </w:rPr>
        <w:t>)</w:t>
      </w:r>
      <w:r w:rsidR="007F515A" w:rsidRPr="002E0F6B">
        <w:rPr>
          <w:color w:val="000000"/>
          <w:shd w:val="clear" w:color="auto" w:fill="FFFFFF"/>
        </w:rPr>
        <w:t xml:space="preserve"> отходов собственными силами и средствами в объеме 100</w:t>
      </w:r>
      <w:r w:rsidRPr="002E0F6B">
        <w:rPr>
          <w:color w:val="000000"/>
          <w:shd w:val="clear" w:color="auto" w:fill="FFFFFF"/>
        </w:rPr>
        <w:t>%</w:t>
      </w:r>
      <w:r w:rsidR="0073130E" w:rsidRPr="002E0F6B">
        <w:rPr>
          <w:color w:val="000000"/>
          <w:shd w:val="clear" w:color="auto" w:fill="FFFFFF"/>
        </w:rPr>
        <w:t xml:space="preserve"> (без привлечения сторонних организаций в качестве субподрядчика)</w:t>
      </w:r>
      <w:r w:rsidR="007F515A" w:rsidRPr="002E0F6B">
        <w:rPr>
          <w:color w:val="000000"/>
          <w:shd w:val="clear" w:color="auto" w:fill="FFFFFF"/>
        </w:rPr>
        <w:t xml:space="preserve">; </w:t>
      </w:r>
    </w:p>
    <w:p w14:paraId="3D2DAE9D" w14:textId="3A9FAA9C" w:rsidR="005B4F7A" w:rsidRPr="002E0F6B" w:rsidRDefault="005B4F7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транспортирование отходов осуществлять персоналом, прошедшим обучение в области обращения с отходами в объеме 112 часов</w:t>
      </w:r>
      <w:r w:rsidR="00594C4A" w:rsidRPr="002E0F6B">
        <w:rPr>
          <w:color w:val="000000"/>
          <w:shd w:val="clear" w:color="auto" w:fill="FFFFFF"/>
        </w:rPr>
        <w:t xml:space="preserve"> (допускается привлечение субподрядной организа</w:t>
      </w:r>
      <w:r w:rsidR="00594C4A" w:rsidRPr="002E0F6B">
        <w:rPr>
          <w:color w:val="000000"/>
          <w:shd w:val="clear" w:color="auto" w:fill="FFFFFF"/>
        </w:rPr>
        <w:lastRenderedPageBreak/>
        <w:t>ции</w:t>
      </w:r>
      <w:r w:rsidR="00EC4D46" w:rsidRPr="002E0F6B">
        <w:rPr>
          <w:color w:val="000000"/>
          <w:shd w:val="clear" w:color="auto" w:fill="FFFFFF"/>
        </w:rPr>
        <w:t xml:space="preserve"> имеющей лицензию на транспортирование отходов</w:t>
      </w:r>
      <w:r w:rsidR="00594C4A" w:rsidRPr="002E0F6B">
        <w:rPr>
          <w:color w:val="000000"/>
          <w:shd w:val="clear" w:color="auto" w:fill="FFFFFF"/>
        </w:rPr>
        <w:t xml:space="preserve"> по согласованию с Заказчиком)</w:t>
      </w:r>
      <w:r w:rsidRPr="002E0F6B">
        <w:rPr>
          <w:color w:val="000000"/>
          <w:shd w:val="clear" w:color="auto" w:fill="FFFFFF"/>
        </w:rPr>
        <w:t>;</w:t>
      </w:r>
    </w:p>
    <w:p w14:paraId="1C907FA6" w14:textId="77777777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ведение учета выполненных работ по форме, установленной действующим законодательством; </w:t>
      </w:r>
    </w:p>
    <w:p w14:paraId="6E7DC923" w14:textId="2D1A126E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качество выполнения всех работ в соответствии с условиями </w:t>
      </w:r>
      <w:r w:rsidR="00A2709A" w:rsidRPr="002E0F6B">
        <w:rPr>
          <w:color w:val="000000"/>
          <w:shd w:val="clear" w:color="auto" w:fill="FFFFFF"/>
        </w:rPr>
        <w:t>Д</w:t>
      </w:r>
      <w:r w:rsidR="007F515A" w:rsidRPr="002E0F6B">
        <w:rPr>
          <w:color w:val="000000"/>
          <w:shd w:val="clear" w:color="auto" w:fill="FFFFFF"/>
        </w:rPr>
        <w:t>оговора,</w:t>
      </w:r>
      <w:r w:rsidR="00A2709A" w:rsidRPr="002E0F6B">
        <w:rPr>
          <w:color w:val="000000"/>
          <w:shd w:val="clear" w:color="auto" w:fill="FFFFFF"/>
        </w:rPr>
        <w:t xml:space="preserve"> технологией Подрядчика,</w:t>
      </w:r>
      <w:r w:rsidR="007F515A" w:rsidRPr="002E0F6B">
        <w:rPr>
          <w:color w:val="000000"/>
          <w:shd w:val="clear" w:color="auto" w:fill="FFFFFF"/>
        </w:rPr>
        <w:t xml:space="preserve"> действующими нормами, правилами</w:t>
      </w:r>
      <w:r w:rsidR="00AA0C1C" w:rsidRPr="002E0F6B">
        <w:rPr>
          <w:color w:val="000000"/>
          <w:shd w:val="clear" w:color="auto" w:fill="FFFFFF"/>
        </w:rPr>
        <w:t>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6A9A28A4" w14:textId="77777777" w:rsidR="001B4B9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5" w:name="_Ref500433628"/>
      <w:r w:rsidRPr="002E0F6B">
        <w:rPr>
          <w:color w:val="000000"/>
          <w:shd w:val="clear" w:color="auto" w:fill="FFFFFF"/>
        </w:rPr>
        <w:t>В ходе выполнения работ по настоящему Договору Подрядчик обязуется</w:t>
      </w:r>
      <w:r w:rsidR="00CE5FC0" w:rsidRPr="002E0F6B">
        <w:rPr>
          <w:color w:val="000000"/>
          <w:shd w:val="clear" w:color="auto" w:fill="FFFFFF"/>
        </w:rPr>
        <w:t xml:space="preserve"> с</w:t>
      </w:r>
      <w:r w:rsidRPr="002E0F6B">
        <w:rPr>
          <w:color w:val="000000"/>
          <w:shd w:val="clear" w:color="auto" w:fill="FFFFFF"/>
        </w:rPr>
        <w:t>облюдать требования</w:t>
      </w:r>
      <w:r w:rsidR="001B4B92" w:rsidRPr="002E0F6B">
        <w:rPr>
          <w:color w:val="000000"/>
          <w:shd w:val="clear" w:color="auto" w:fill="FFFFFF"/>
        </w:rPr>
        <w:t xml:space="preserve"> локальных нормативных актов Заказчика</w:t>
      </w:r>
      <w:r w:rsidRPr="002E0F6B">
        <w:rPr>
          <w:color w:val="000000"/>
          <w:shd w:val="clear" w:color="auto" w:fill="FFFFFF"/>
        </w:rPr>
        <w:t>:</w:t>
      </w:r>
      <w:bookmarkEnd w:id="5"/>
      <w:r w:rsidRPr="002E0F6B">
        <w:rPr>
          <w:color w:val="000000"/>
          <w:shd w:val="clear" w:color="auto" w:fill="FFFFFF"/>
        </w:rPr>
        <w:t xml:space="preserve"> </w:t>
      </w:r>
    </w:p>
    <w:p w14:paraId="37160F31" w14:textId="77777777" w:rsidR="00DD0713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DD0713" w:rsidRPr="002E0F6B">
        <w:rPr>
          <w:color w:val="000000"/>
          <w:shd w:val="clear" w:color="auto" w:fill="FFFFFF"/>
        </w:rPr>
        <w:t>Стандарт ОАО ''Славнефть-ЯНОС'' требования безопасности при выполнении работ ПО;</w:t>
      </w:r>
    </w:p>
    <w:p w14:paraId="6451AF0E" w14:textId="77777777" w:rsidR="00DD0713" w:rsidRPr="002E0F6B" w:rsidRDefault="00DD0713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Положение о пропускном и внутриобъектовом режимах на территории ОАО ''Славнефть-ЯНОС'';</w:t>
      </w:r>
    </w:p>
    <w:p w14:paraId="2CB58746" w14:textId="77777777" w:rsidR="001B4B92" w:rsidRPr="002E0F6B" w:rsidRDefault="00DD0713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1B4B92" w:rsidRPr="002E0F6B">
        <w:rPr>
          <w:color w:val="000000"/>
          <w:shd w:val="clear" w:color="auto" w:fill="FFFFFF"/>
        </w:rPr>
        <w:t>Инструкция №1 по общим правилам охраны труда, промышленной и пожарной безопасности;</w:t>
      </w:r>
    </w:p>
    <w:p w14:paraId="4B136471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Инструкция №3 об общих правилах газобезопасности на территории ОАО ''Славнефть-ЯНОС'';</w:t>
      </w:r>
    </w:p>
    <w:p w14:paraId="42011EFD" w14:textId="77777777" w:rsidR="00880ABA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Инструкция №135 по организации безопасного движения транспортных средств и пешеходов на территории ОАО Славнефть-ЯНОС;</w:t>
      </w:r>
    </w:p>
    <w:p w14:paraId="400EA4E1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Положение 547 по обращению с отходами на ОАО Славнефть-ЯНОС;</w:t>
      </w:r>
    </w:p>
    <w:p w14:paraId="0CD824D5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благоустройства и содержания территории ОАО Славнефть-ЯНОС;</w:t>
      </w:r>
    </w:p>
    <w:p w14:paraId="5B09B1BB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по безопасному движению транспортных средств;</w:t>
      </w:r>
    </w:p>
    <w:p w14:paraId="1DF42F2C" w14:textId="77777777" w:rsidR="00D22AA7" w:rsidRPr="002E0F6B" w:rsidRDefault="00D22AA7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экологической безопасности.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3BC27577" w14:textId="5F7DB8AB" w:rsidR="002D335B" w:rsidRPr="002E0F6B" w:rsidRDefault="00512CC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обязан приложить к договору копию действующей лицензии на деятельность по сбору, транспортированию, обработке, утилизации, обезвреживанию, размещению отходов I-IV классов опасности с п</w:t>
      </w:r>
      <w:r w:rsidR="0073130E" w:rsidRPr="002E0F6B">
        <w:rPr>
          <w:color w:val="000000"/>
          <w:shd w:val="clear" w:color="auto" w:fill="FFFFFF"/>
        </w:rPr>
        <w:t>риложением - перечнем отходов</w:t>
      </w:r>
      <w:r w:rsidR="00A2709A" w:rsidRPr="002E0F6B">
        <w:rPr>
          <w:color w:val="000000"/>
          <w:shd w:val="clear" w:color="auto" w:fill="FFFFFF"/>
        </w:rPr>
        <w:t xml:space="preserve"> в качестве Приложения №</w:t>
      </w:r>
      <w:r w:rsidR="004043A2" w:rsidRPr="002E0F6B">
        <w:rPr>
          <w:color w:val="000000"/>
          <w:shd w:val="clear" w:color="auto" w:fill="FFFFFF"/>
        </w:rPr>
        <w:t>4</w:t>
      </w:r>
      <w:r w:rsidR="0073130E" w:rsidRPr="002E0F6B">
        <w:rPr>
          <w:color w:val="000000"/>
          <w:shd w:val="clear" w:color="auto" w:fill="FFFFFF"/>
        </w:rPr>
        <w:t xml:space="preserve"> и технологию утилизации (обработки, обезвреживания) отходов</w:t>
      </w:r>
      <w:r w:rsidR="00A26F7D" w:rsidRPr="002E0F6B">
        <w:rPr>
          <w:color w:val="000000"/>
          <w:shd w:val="clear" w:color="auto" w:fill="FFFFFF"/>
        </w:rPr>
        <w:t>,</w:t>
      </w:r>
      <w:r w:rsidR="0073130E" w:rsidRPr="002E0F6B">
        <w:rPr>
          <w:color w:val="000000"/>
          <w:shd w:val="clear" w:color="auto" w:fill="FFFFFF"/>
        </w:rPr>
        <w:t xml:space="preserve"> Приложени</w:t>
      </w:r>
      <w:r w:rsidR="00831F9C" w:rsidRPr="002E0F6B">
        <w:rPr>
          <w:color w:val="000000"/>
          <w:shd w:val="clear" w:color="auto" w:fill="FFFFFF"/>
        </w:rPr>
        <w:t>е</w:t>
      </w:r>
      <w:r w:rsidR="0073130E" w:rsidRPr="002E0F6B">
        <w:rPr>
          <w:color w:val="000000"/>
          <w:shd w:val="clear" w:color="auto" w:fill="FFFFFF"/>
        </w:rPr>
        <w:t xml:space="preserve"> №</w:t>
      </w:r>
      <w:r w:rsidR="004043A2" w:rsidRPr="002E0F6B">
        <w:rPr>
          <w:color w:val="000000"/>
          <w:shd w:val="clear" w:color="auto" w:fill="FFFFFF"/>
        </w:rPr>
        <w:t>5</w:t>
      </w:r>
      <w:r w:rsidR="0073130E" w:rsidRPr="002E0F6B">
        <w:rPr>
          <w:color w:val="000000"/>
          <w:shd w:val="clear" w:color="auto" w:fill="FFFFFF"/>
        </w:rPr>
        <w:t xml:space="preserve"> к Договору</w:t>
      </w:r>
      <w:r w:rsidRPr="002E0F6B">
        <w:rPr>
          <w:color w:val="000000"/>
          <w:shd w:val="clear" w:color="auto" w:fill="FFFFFF"/>
        </w:rPr>
        <w:t>.</w:t>
      </w:r>
      <w:r w:rsidR="002D335B" w:rsidRPr="002E0F6B">
        <w:rPr>
          <w:color w:val="000000"/>
          <w:shd w:val="clear" w:color="auto" w:fill="FFFFFF"/>
        </w:rPr>
        <w:t xml:space="preserve"> </w:t>
      </w:r>
    </w:p>
    <w:p w14:paraId="2E211ED6" w14:textId="547C526F" w:rsidR="00824398" w:rsidRPr="002E0F6B" w:rsidRDefault="0082439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6" w:name="_Ref500433649"/>
      <w:r w:rsidRPr="002E0F6B">
        <w:rPr>
          <w:color w:val="000000"/>
          <w:shd w:val="clear" w:color="auto" w:fill="FFFFFF"/>
        </w:rPr>
        <w:t xml:space="preserve">Подрядчик обязан осуществлять деятельность по утилизации (обработке, обезвреживанию) отходов </w:t>
      </w:r>
      <w:r w:rsidR="00831F9C" w:rsidRPr="002E0F6B">
        <w:rPr>
          <w:color w:val="000000"/>
          <w:shd w:val="clear" w:color="auto" w:fill="FFFFFF"/>
        </w:rPr>
        <w:t>по адресу места осуществления деятельности</w:t>
      </w:r>
      <w:r w:rsidRPr="002E0F6B">
        <w:rPr>
          <w:color w:val="000000"/>
          <w:shd w:val="clear" w:color="auto" w:fill="FFFFFF"/>
        </w:rPr>
        <w:t xml:space="preserve"> указанно</w:t>
      </w:r>
      <w:r w:rsidR="00831F9C" w:rsidRPr="002E0F6B">
        <w:rPr>
          <w:color w:val="000000"/>
          <w:shd w:val="clear" w:color="auto" w:fill="FFFFFF"/>
        </w:rPr>
        <w:t>му</w:t>
      </w:r>
      <w:r w:rsidRPr="002E0F6B">
        <w:rPr>
          <w:color w:val="000000"/>
          <w:shd w:val="clear" w:color="auto" w:fill="FFFFFF"/>
        </w:rPr>
        <w:t xml:space="preserve"> в лицензии на деятельность по сбору, транспортированию, обработке, утилизации, обезвреживанию и размещению отходов I - IV классов опасности. Использование </w:t>
      </w:r>
      <w:r w:rsidR="00ED7688" w:rsidRPr="002E0F6B">
        <w:rPr>
          <w:color w:val="000000"/>
          <w:shd w:val="clear" w:color="auto" w:fill="FFFFFF"/>
        </w:rPr>
        <w:t>временных технологических площадок,</w:t>
      </w:r>
      <w:r w:rsidRPr="002E0F6B">
        <w:rPr>
          <w:color w:val="000000"/>
          <w:shd w:val="clear" w:color="auto" w:fill="FFFFFF"/>
        </w:rPr>
        <w:t xml:space="preserve"> не указанных в лицензии</w:t>
      </w:r>
      <w:r w:rsidR="00ED7688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ЗАПРЕЩАЕТСЯ.</w:t>
      </w:r>
      <w:bookmarkEnd w:id="6"/>
    </w:p>
    <w:p w14:paraId="47A8D1F5" w14:textId="451716E3" w:rsidR="00512CC8" w:rsidRPr="002E0F6B" w:rsidRDefault="00512CC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обязан</w:t>
      </w:r>
      <w:r w:rsidR="00831F9C" w:rsidRPr="002E0F6B">
        <w:rPr>
          <w:color w:val="000000"/>
          <w:shd w:val="clear" w:color="auto" w:fill="FFFFFF"/>
        </w:rPr>
        <w:t xml:space="preserve"> до погрузки </w:t>
      </w:r>
      <w:r w:rsidR="00A26F7D" w:rsidRPr="002E0F6B">
        <w:rPr>
          <w:color w:val="000000"/>
          <w:shd w:val="clear" w:color="auto" w:fill="FFFFFF"/>
        </w:rPr>
        <w:t>отходов в транспортные средства</w:t>
      </w:r>
      <w:r w:rsidRPr="002E0F6B">
        <w:rPr>
          <w:color w:val="000000"/>
          <w:shd w:val="clear" w:color="auto" w:fill="FFFFFF"/>
        </w:rPr>
        <w:t xml:space="preserve"> </w:t>
      </w:r>
      <w:r w:rsidR="002308DD" w:rsidRPr="002E0F6B">
        <w:rPr>
          <w:color w:val="000000"/>
          <w:shd w:val="clear" w:color="auto" w:fill="FFFFFF"/>
        </w:rPr>
        <w:t>создать</w:t>
      </w:r>
      <w:r w:rsidR="00E47E85" w:rsidRPr="002E0F6B">
        <w:rPr>
          <w:color w:val="000000"/>
          <w:shd w:val="clear" w:color="auto" w:fill="FFFFFF"/>
        </w:rPr>
        <w:t xml:space="preserve"> </w:t>
      </w:r>
      <w:r w:rsidR="002308DD" w:rsidRPr="002E0F6B">
        <w:rPr>
          <w:color w:val="000000"/>
          <w:shd w:val="clear" w:color="auto" w:fill="FFFFFF"/>
        </w:rPr>
        <w:t>на сервере провайдера</w:t>
      </w:r>
      <w:r w:rsidR="00A26F7D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оказывающего услуги предоставления </w:t>
      </w:r>
      <w:r w:rsidR="002308DD" w:rsidRPr="002E0F6B">
        <w:rPr>
          <w:color w:val="000000"/>
          <w:shd w:val="clear" w:color="auto" w:fill="FFFFFF"/>
          <w:lang w:val="en-US"/>
        </w:rPr>
        <w:t>GPS</w:t>
      </w:r>
      <w:r w:rsidR="002308DD" w:rsidRPr="002E0F6B">
        <w:rPr>
          <w:color w:val="000000"/>
          <w:shd w:val="clear" w:color="auto" w:fill="FFFFFF"/>
        </w:rPr>
        <w:t>-трекеров (система мониторинга движения траспортных средств)</w:t>
      </w:r>
      <w:r w:rsidR="00831F9C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с возможностью записи и выгрузки трекера</w:t>
      </w:r>
      <w:r w:rsidR="00831F9C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</w:t>
      </w:r>
      <w:r w:rsidR="00E47E85" w:rsidRPr="002E0F6B">
        <w:rPr>
          <w:color w:val="000000"/>
          <w:shd w:val="clear" w:color="auto" w:fill="FFFFFF"/>
        </w:rPr>
        <w:t>личный кабинет</w:t>
      </w:r>
      <w:r w:rsidR="008662D0" w:rsidRPr="002E0F6B">
        <w:rPr>
          <w:color w:val="000000"/>
          <w:shd w:val="clear" w:color="auto" w:fill="FFFFFF"/>
        </w:rPr>
        <w:t xml:space="preserve"> или гостевой вход, базу данных транспортных средств, используемых для транспортирования отходов</w:t>
      </w:r>
      <w:r w:rsidR="002308DD" w:rsidRPr="002E0F6B">
        <w:rPr>
          <w:color w:val="000000"/>
          <w:shd w:val="clear" w:color="auto" w:fill="FFFFFF"/>
        </w:rPr>
        <w:t xml:space="preserve">. </w:t>
      </w:r>
      <w:r w:rsidR="00453DDA" w:rsidRPr="002E0F6B">
        <w:rPr>
          <w:color w:val="000000"/>
          <w:shd w:val="clear" w:color="auto" w:fill="FFFFFF"/>
        </w:rPr>
        <w:t>П</w:t>
      </w:r>
      <w:r w:rsidRPr="002E0F6B">
        <w:rPr>
          <w:color w:val="000000"/>
          <w:shd w:val="clear" w:color="auto" w:fill="FFFFFF"/>
        </w:rPr>
        <w:t xml:space="preserve">редоставить </w:t>
      </w:r>
      <w:r w:rsidR="003F2BB2" w:rsidRPr="002E0F6B">
        <w:rPr>
          <w:color w:val="000000"/>
          <w:shd w:val="clear" w:color="auto" w:fill="FFFFFF"/>
        </w:rPr>
        <w:t>параметры</w:t>
      </w:r>
      <w:r w:rsidR="0032442B" w:rsidRPr="002E0F6B">
        <w:rPr>
          <w:color w:val="000000"/>
          <w:shd w:val="clear" w:color="auto" w:fill="FFFFFF"/>
        </w:rPr>
        <w:t xml:space="preserve"> </w:t>
      </w:r>
      <w:r w:rsidR="003F2BB2" w:rsidRPr="002E0F6B">
        <w:rPr>
          <w:color w:val="000000"/>
          <w:shd w:val="clear" w:color="auto" w:fill="FFFFFF"/>
        </w:rPr>
        <w:t>входа</w:t>
      </w:r>
      <w:r w:rsidR="0032442B" w:rsidRPr="002E0F6B">
        <w:rPr>
          <w:color w:val="000000"/>
          <w:shd w:val="clear" w:color="auto" w:fill="FFFFFF"/>
        </w:rPr>
        <w:t xml:space="preserve"> (</w:t>
      </w:r>
      <w:r w:rsidR="00453DDA" w:rsidRPr="002E0F6B">
        <w:rPr>
          <w:color w:val="000000"/>
          <w:shd w:val="clear" w:color="auto" w:fill="FFFFFF"/>
        </w:rPr>
        <w:t>настройки сервера, логин-пароль</w:t>
      </w:r>
      <w:r w:rsidR="0032442B" w:rsidRPr="002E0F6B">
        <w:rPr>
          <w:color w:val="000000"/>
          <w:shd w:val="clear" w:color="auto" w:fill="FFFFFF"/>
        </w:rPr>
        <w:t>)</w:t>
      </w:r>
      <w:r w:rsidR="008662D0" w:rsidRPr="002E0F6B">
        <w:rPr>
          <w:color w:val="000000"/>
          <w:shd w:val="clear" w:color="auto" w:fill="FFFFFF"/>
        </w:rPr>
        <w:t xml:space="preserve"> на сервер провайдера</w:t>
      </w:r>
      <w:r w:rsidR="002308DD" w:rsidRPr="002E0F6B">
        <w:rPr>
          <w:color w:val="000000"/>
          <w:shd w:val="clear" w:color="auto" w:fill="FFFFFF"/>
        </w:rPr>
        <w:t xml:space="preserve"> Заказчику</w:t>
      </w:r>
      <w:r w:rsidR="003F2BB2" w:rsidRPr="002E0F6B">
        <w:rPr>
          <w:color w:val="000000"/>
          <w:shd w:val="clear" w:color="auto" w:fill="FFFFFF"/>
        </w:rPr>
        <w:t>. Без предоставления доступа</w:t>
      </w:r>
      <w:r w:rsidR="008662D0" w:rsidRPr="002E0F6B">
        <w:rPr>
          <w:color w:val="000000"/>
          <w:shd w:val="clear" w:color="auto" w:fill="FFFFFF"/>
        </w:rPr>
        <w:t xml:space="preserve"> к</w:t>
      </w:r>
      <w:r w:rsidR="003F2BB2" w:rsidRPr="002E0F6B">
        <w:rPr>
          <w:color w:val="000000"/>
          <w:shd w:val="clear" w:color="auto" w:fill="FFFFFF"/>
        </w:rPr>
        <w:t xml:space="preserve"> </w:t>
      </w:r>
      <w:r w:rsidR="008662D0" w:rsidRPr="002E0F6B">
        <w:rPr>
          <w:color w:val="000000"/>
          <w:shd w:val="clear" w:color="auto" w:fill="FFFFFF"/>
          <w:lang w:val="en-US"/>
        </w:rPr>
        <w:t>GPS</w:t>
      </w:r>
      <w:r w:rsidR="008662D0" w:rsidRPr="002E0F6B">
        <w:rPr>
          <w:color w:val="000000"/>
          <w:shd w:val="clear" w:color="auto" w:fill="FFFFFF"/>
        </w:rPr>
        <w:t>-трекеру</w:t>
      </w:r>
      <w:r w:rsidR="0032442B" w:rsidRPr="002E0F6B">
        <w:rPr>
          <w:color w:val="000000"/>
          <w:shd w:val="clear" w:color="auto" w:fill="FFFFFF"/>
        </w:rPr>
        <w:t xml:space="preserve">, либо транспортных средств отсутствующих в </w:t>
      </w:r>
      <w:r w:rsidR="008662D0" w:rsidRPr="002E0F6B">
        <w:rPr>
          <w:color w:val="000000"/>
          <w:shd w:val="clear" w:color="auto" w:fill="FFFFFF"/>
        </w:rPr>
        <w:t>личном кабинете указанного провайдера</w:t>
      </w:r>
      <w:r w:rsidR="0032442B" w:rsidRPr="002E0F6B">
        <w:rPr>
          <w:color w:val="000000"/>
          <w:shd w:val="clear" w:color="auto" w:fill="FFFFFF"/>
        </w:rPr>
        <w:t>,</w:t>
      </w:r>
      <w:r w:rsidR="003F2BB2" w:rsidRPr="002E0F6B">
        <w:rPr>
          <w:color w:val="000000"/>
          <w:shd w:val="clear" w:color="auto" w:fill="FFFFFF"/>
        </w:rPr>
        <w:t xml:space="preserve"> </w:t>
      </w:r>
      <w:r w:rsidR="00831F9C" w:rsidRPr="002E0F6B">
        <w:rPr>
          <w:color w:val="000000"/>
          <w:shd w:val="clear" w:color="auto" w:fill="FFFFFF"/>
        </w:rPr>
        <w:t>по</w:t>
      </w:r>
      <w:r w:rsidR="003F2BB2" w:rsidRPr="002E0F6B">
        <w:rPr>
          <w:color w:val="000000"/>
          <w:shd w:val="clear" w:color="auto" w:fill="FFFFFF"/>
        </w:rPr>
        <w:t>грузка</w:t>
      </w:r>
      <w:r w:rsidR="0032442B" w:rsidRPr="002E0F6B">
        <w:rPr>
          <w:color w:val="000000"/>
          <w:shd w:val="clear" w:color="auto" w:fill="FFFFFF"/>
        </w:rPr>
        <w:t xml:space="preserve"> и транспортировка</w:t>
      </w:r>
      <w:r w:rsidR="003F2BB2" w:rsidRPr="002E0F6B">
        <w:rPr>
          <w:color w:val="000000"/>
          <w:shd w:val="clear" w:color="auto" w:fill="FFFFFF"/>
        </w:rPr>
        <w:t xml:space="preserve"> отходов ЗАПРЕЩАЕТСЯ.</w:t>
      </w:r>
      <w:r w:rsidRPr="002E0F6B">
        <w:rPr>
          <w:color w:val="000000"/>
          <w:shd w:val="clear" w:color="auto" w:fill="FFFFFF"/>
        </w:rPr>
        <w:t xml:space="preserve"> </w:t>
      </w:r>
    </w:p>
    <w:p w14:paraId="328B7228" w14:textId="0B746F12" w:rsidR="00180FD1" w:rsidRPr="002E0F6B" w:rsidRDefault="00180FD1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7" w:name="_Ref500432438"/>
      <w:r w:rsidRPr="002E0F6B">
        <w:rPr>
          <w:color w:val="000000"/>
          <w:shd w:val="clear" w:color="auto" w:fill="FFFFFF"/>
        </w:rPr>
        <w:t>Подрядчик по требованию Заказчика</w:t>
      </w:r>
      <w:r w:rsidR="00A26F7D" w:rsidRPr="002E0F6B">
        <w:rPr>
          <w:color w:val="000000"/>
          <w:shd w:val="clear" w:color="auto" w:fill="FFFFFF"/>
        </w:rPr>
        <w:t>, в любое время, но не позднее 48 часов после получения требования Заказчика, направленного по электронной почте,</w:t>
      </w:r>
      <w:r w:rsidRPr="002E0F6B">
        <w:rPr>
          <w:color w:val="000000"/>
          <w:shd w:val="clear" w:color="auto" w:fill="FFFFFF"/>
        </w:rPr>
        <w:t xml:space="preserve"> обязан предоставить доступ на территорию Подрядчика (место осуществления деятельности по утилизации (обработке, обезвреживанию) отходов) для осуществления контроля исполнения обязательств по Договору с </w:t>
      </w:r>
      <w:r w:rsidR="002D335B" w:rsidRPr="002E0F6B">
        <w:rPr>
          <w:color w:val="000000"/>
          <w:shd w:val="clear" w:color="auto" w:fill="FFFFFF"/>
        </w:rPr>
        <w:t>возможностью фото-видео фиксации и предоставлением подтверждающей документации (п.</w:t>
      </w:r>
      <w:r w:rsidR="00544240" w:rsidRPr="002E0F6B">
        <w:rPr>
          <w:color w:val="00000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_Ref500432500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544240" w:rsidRPr="002E0F6B">
        <w:rPr>
          <w:color w:val="000000"/>
          <w:shd w:val="clear" w:color="auto" w:fill="FFFFFF"/>
        </w:rPr>
      </w:r>
      <w:r w:rsidR="00544240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4.1</w:t>
      </w:r>
      <w:r w:rsidR="00544240" w:rsidRPr="002E0F6B">
        <w:rPr>
          <w:color w:val="000000"/>
          <w:shd w:val="clear" w:color="auto" w:fill="FFFFFF"/>
        </w:rPr>
        <w:fldChar w:fldCharType="end"/>
      </w:r>
      <w:r w:rsidR="002D335B" w:rsidRPr="002E0F6B">
        <w:rPr>
          <w:color w:val="000000"/>
          <w:shd w:val="clear" w:color="auto" w:fill="FFFFFF"/>
        </w:rPr>
        <w:t xml:space="preserve"> Договора).</w:t>
      </w:r>
      <w:bookmarkEnd w:id="7"/>
    </w:p>
    <w:p w14:paraId="646BA88A" w14:textId="54DF17CF" w:rsidR="006E3C2D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самостоятельно несет ответственность за допущенные им </w:t>
      </w:r>
      <w:r w:rsidR="00EB55E0" w:rsidRPr="002E0F6B">
        <w:rPr>
          <w:color w:val="000000"/>
          <w:shd w:val="clear" w:color="auto" w:fill="FFFFFF"/>
        </w:rPr>
        <w:t xml:space="preserve">или </w:t>
      </w:r>
      <w:r w:rsidRPr="002E0F6B">
        <w:rPr>
          <w:color w:val="000000"/>
          <w:shd w:val="clear" w:color="auto" w:fill="FFFFFF"/>
        </w:rPr>
        <w:t xml:space="preserve">привлеченными к выполнению работ третьими лицами нарушения </w:t>
      </w:r>
      <w:r w:rsidR="006E3C2D" w:rsidRPr="002E0F6B">
        <w:rPr>
          <w:color w:val="000000"/>
          <w:shd w:val="clear" w:color="auto" w:fill="FFFFFF"/>
        </w:rPr>
        <w:t>требований:</w:t>
      </w:r>
    </w:p>
    <w:p w14:paraId="4D600151" w14:textId="0DA13D43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</w:t>
      </w:r>
      <w:r w:rsidRPr="002E0F6B" w:rsidDel="006E3C2D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указанных </w:t>
      </w:r>
      <w:r w:rsidR="007F515A" w:rsidRPr="002E0F6B">
        <w:rPr>
          <w:color w:val="000000"/>
          <w:shd w:val="clear" w:color="auto" w:fill="FFFFFF"/>
        </w:rPr>
        <w:t>в настоящем разделе</w:t>
      </w:r>
      <w:r w:rsidRPr="002E0F6B">
        <w:rPr>
          <w:color w:val="000000"/>
          <w:shd w:val="clear" w:color="auto" w:fill="FFFFFF"/>
        </w:rPr>
        <w:t>,</w:t>
      </w:r>
    </w:p>
    <w:p w14:paraId="39B26BFB" w14:textId="7DB7FDBD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</w:t>
      </w:r>
      <w:r w:rsidR="00EB55E0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законодательства</w:t>
      </w:r>
      <w:r w:rsidRPr="002E0F6B">
        <w:rPr>
          <w:color w:val="000000"/>
          <w:shd w:val="clear" w:color="auto" w:fill="FFFFFF"/>
        </w:rPr>
        <w:t>,</w:t>
      </w:r>
    </w:p>
    <w:p w14:paraId="78333260" w14:textId="168E4A07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локальных актов Заказчика, включая оплату всех возможных штрафов и возмещение причиненного вреда. </w:t>
      </w:r>
    </w:p>
    <w:p w14:paraId="2AA72D51" w14:textId="7BE88B6E" w:rsidR="004759CA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</w:t>
      </w:r>
      <w:r w:rsidR="006E3C2D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</w:t>
      </w:r>
      <w:r w:rsidRPr="002E0F6B">
        <w:rPr>
          <w:color w:val="000000"/>
          <w:shd w:val="clear" w:color="auto" w:fill="FFFFFF"/>
        </w:rPr>
        <w:lastRenderedPageBreak/>
        <w:t xml:space="preserve">стить Заказчику все причиненные этим убытки. </w:t>
      </w:r>
    </w:p>
    <w:p w14:paraId="6A824C86" w14:textId="7777777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Если аварии, инциденты и несчастные случаи, произошедшие на территории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 </w:t>
      </w:r>
    </w:p>
    <w:p w14:paraId="23BE9130" w14:textId="7777777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Подрядчика,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 </w:t>
      </w:r>
    </w:p>
    <w:p w14:paraId="60D4B67A" w14:textId="41746BE0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8" w:name="_Ref500434252"/>
      <w:r w:rsidRPr="002E0F6B">
        <w:rPr>
          <w:color w:val="000000"/>
          <w:shd w:val="clear" w:color="auto" w:fill="FFFFFF"/>
        </w:rPr>
        <w:t xml:space="preserve">Все отходы с момента погрузки в транспортные средства Подрядчика являются собственностью Подрядчика. Подрядчик несет полную ответственность за </w:t>
      </w:r>
      <w:r w:rsidR="00862322" w:rsidRPr="002E0F6B">
        <w:rPr>
          <w:color w:val="000000"/>
          <w:shd w:val="clear" w:color="auto" w:fill="FFFFFF"/>
        </w:rPr>
        <w:t>транспортирование отходов с территории Заказчика</w:t>
      </w:r>
      <w:r w:rsidR="004043A2" w:rsidRPr="002E0F6B">
        <w:rPr>
          <w:color w:val="000000"/>
          <w:shd w:val="clear" w:color="auto" w:fill="FFFFFF"/>
        </w:rPr>
        <w:t xml:space="preserve"> до места осуществления лицензированного вида деятельности</w:t>
      </w:r>
      <w:r w:rsidR="00862322" w:rsidRPr="002E0F6B">
        <w:rPr>
          <w:color w:val="000000"/>
          <w:shd w:val="clear" w:color="auto" w:fill="FFFFFF"/>
        </w:rPr>
        <w:t>, их утилизацию (обработку, обезвреживание)</w:t>
      </w:r>
      <w:r w:rsidRPr="002E0F6B">
        <w:rPr>
          <w:color w:val="000000"/>
          <w:shd w:val="clear" w:color="auto" w:fill="FFFFFF"/>
        </w:rPr>
        <w:t>,</w:t>
      </w:r>
      <w:r w:rsidR="00862322" w:rsidRPr="002E0F6B">
        <w:rPr>
          <w:color w:val="000000"/>
          <w:shd w:val="clear" w:color="auto" w:fill="FFFFFF"/>
        </w:rPr>
        <w:t xml:space="preserve"> в т.ч. передачу на размещение (захоронение)</w:t>
      </w:r>
      <w:r w:rsidRPr="002E0F6B">
        <w:rPr>
          <w:color w:val="000000"/>
          <w:shd w:val="clear" w:color="auto" w:fill="FFFFFF"/>
        </w:rPr>
        <w:t xml:space="preserve"> </w:t>
      </w:r>
      <w:r w:rsidR="00862322" w:rsidRPr="002E0F6B">
        <w:rPr>
          <w:color w:val="000000"/>
          <w:shd w:val="clear" w:color="auto" w:fill="FFFFFF"/>
        </w:rPr>
        <w:t>отходов катализаторов (включая пыль, керамические изделия)</w:t>
      </w:r>
      <w:r w:rsidRPr="002E0F6B">
        <w:rPr>
          <w:color w:val="000000"/>
          <w:shd w:val="clear" w:color="auto" w:fill="FFFFFF"/>
        </w:rPr>
        <w:t>, а также своевременное внесение платы за негативное воздействие на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окружающую среду от деятельности Подрядчика.</w:t>
      </w:r>
      <w:bookmarkEnd w:id="8"/>
      <w:r w:rsidRPr="002E0F6B">
        <w:rPr>
          <w:color w:val="000000"/>
          <w:shd w:val="clear" w:color="auto" w:fill="FFFFFF"/>
        </w:rPr>
        <w:t xml:space="preserve"> </w:t>
      </w:r>
    </w:p>
    <w:p w14:paraId="5B695091" w14:textId="2A5B4BB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9" w:name="_Ref500434494"/>
      <w:r w:rsidRPr="002E0F6B">
        <w:rPr>
          <w:color w:val="000000"/>
          <w:shd w:val="clear" w:color="auto" w:fill="FFFFFF"/>
        </w:rPr>
        <w:t xml:space="preserve">Подрядчик осуществляет утилизацию </w:t>
      </w:r>
      <w:r w:rsidR="00862322" w:rsidRPr="002E0F6B">
        <w:rPr>
          <w:color w:val="000000"/>
          <w:shd w:val="clear" w:color="auto" w:fill="FFFFFF"/>
        </w:rPr>
        <w:t xml:space="preserve">(обработку, обезвреживание) </w:t>
      </w:r>
      <w:r w:rsidRPr="002E0F6B">
        <w:rPr>
          <w:color w:val="000000"/>
          <w:shd w:val="clear" w:color="auto" w:fill="FFFFFF"/>
        </w:rPr>
        <w:t xml:space="preserve">отходов на основании технологий и разрешительной документации по обращению с опасными отходами, имеющимися у него, с последующим предоставлением Заказчику подтверждающей документации по соответствию объемов, технологии и факта </w:t>
      </w:r>
      <w:r w:rsidR="00862322" w:rsidRPr="002E0F6B">
        <w:rPr>
          <w:color w:val="000000"/>
          <w:shd w:val="clear" w:color="auto" w:fill="FFFFFF"/>
        </w:rPr>
        <w:t xml:space="preserve">утилизации (обработки, </w:t>
      </w:r>
      <w:r w:rsidRPr="002E0F6B">
        <w:rPr>
          <w:color w:val="000000"/>
          <w:shd w:val="clear" w:color="auto" w:fill="FFFFFF"/>
        </w:rPr>
        <w:t>обезвреживания</w:t>
      </w:r>
      <w:r w:rsidR="00862322" w:rsidRPr="002E0F6B">
        <w:rPr>
          <w:color w:val="000000"/>
          <w:shd w:val="clear" w:color="auto" w:fill="FFFFFF"/>
        </w:rPr>
        <w:t xml:space="preserve">), </w:t>
      </w:r>
      <w:r w:rsidR="00020A46" w:rsidRPr="002E0F6B">
        <w:rPr>
          <w:color w:val="000000"/>
          <w:shd w:val="clear" w:color="auto" w:fill="FFFFFF"/>
        </w:rPr>
        <w:t xml:space="preserve">передачи </w:t>
      </w:r>
      <w:r w:rsidR="00862322" w:rsidRPr="002E0F6B">
        <w:rPr>
          <w:color w:val="000000"/>
          <w:shd w:val="clear" w:color="auto" w:fill="FFFFFF"/>
        </w:rPr>
        <w:t>на размещение (захоронение)</w:t>
      </w:r>
      <w:r w:rsidRPr="002E0F6B">
        <w:rPr>
          <w:color w:val="000000"/>
          <w:shd w:val="clear" w:color="auto" w:fill="FFFFFF"/>
        </w:rPr>
        <w:t>.</w:t>
      </w:r>
      <w:bookmarkEnd w:id="9"/>
      <w:r w:rsidRPr="002E0F6B">
        <w:rPr>
          <w:color w:val="000000"/>
          <w:shd w:val="clear" w:color="auto" w:fill="FFFFFF"/>
        </w:rPr>
        <w:t xml:space="preserve"> </w:t>
      </w:r>
    </w:p>
    <w:p w14:paraId="7244BA3E" w14:textId="7777777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 и цехом </w:t>
      </w:r>
      <w:r w:rsidR="00862322" w:rsidRPr="002E0F6B">
        <w:rPr>
          <w:color w:val="000000"/>
          <w:shd w:val="clear" w:color="auto" w:fill="FFFFFF"/>
        </w:rPr>
        <w:t>№</w:t>
      </w:r>
      <w:r w:rsidRPr="002E0F6B">
        <w:rPr>
          <w:color w:val="000000"/>
          <w:shd w:val="clear" w:color="auto" w:fill="FFFFFF"/>
        </w:rPr>
        <w:t>23 Заказчика. В случае нарушения Подрядчик обязуется восстановить нарушенные покрытия за счет собственных средств</w:t>
      </w:r>
      <w:r w:rsidR="00862322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либо оплатить Заказчику стоимость указанных работ согласно счёту, выставленному Заказчиком Подрядчику. </w:t>
      </w:r>
    </w:p>
    <w:p w14:paraId="51A9C81F" w14:textId="7777777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0" w:name="_Ref500434328"/>
      <w:r w:rsidRPr="002E0F6B">
        <w:rPr>
          <w:color w:val="000000"/>
          <w:shd w:val="clear" w:color="auto" w:fill="FFFFFF"/>
        </w:rPr>
        <w:t>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соблюдения, проводить специальное обучение сотрудников на предмет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соблюдения требований указанных документов, а также контролировать знание и исполнение этих документов.</w:t>
      </w:r>
      <w:bookmarkEnd w:id="10"/>
      <w:r w:rsidRPr="002E0F6B">
        <w:rPr>
          <w:color w:val="000000"/>
          <w:shd w:val="clear" w:color="auto" w:fill="FFFFFF"/>
        </w:rPr>
        <w:t xml:space="preserve"> </w:t>
      </w:r>
    </w:p>
    <w:p w14:paraId="796F20CE" w14:textId="77777777" w:rsidR="007051A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возмещает все убытки, причинённые Заказчику в связи с производством работ по данному договору. </w:t>
      </w:r>
    </w:p>
    <w:p w14:paraId="374A6CFB" w14:textId="77777777" w:rsidR="007051A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Выдача пропусков работникам Подрядчика предусматривает обязанность Подрядчика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- в зависимости от того, что наступит раньше. </w:t>
      </w:r>
    </w:p>
    <w:p w14:paraId="3D43B39F" w14:textId="01CA265F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1" w:name="_Ref500433721"/>
      <w:r w:rsidRPr="002E0F6B">
        <w:rPr>
          <w:color w:val="000000"/>
          <w:shd w:val="clear" w:color="auto" w:fill="FFFFFF"/>
        </w:rPr>
        <w:t>Привлечение Подрядчиком субподрядчика</w:t>
      </w:r>
      <w:r w:rsidR="00EC4D46" w:rsidRPr="002E0F6B">
        <w:rPr>
          <w:color w:val="000000"/>
          <w:shd w:val="clear" w:color="auto" w:fill="FFFFFF"/>
        </w:rPr>
        <w:t xml:space="preserve"> для транспортирования отходов</w:t>
      </w:r>
      <w:r w:rsidRPr="002E0F6B">
        <w:rPr>
          <w:color w:val="000000"/>
          <w:shd w:val="clear" w:color="auto" w:fill="FFFFFF"/>
        </w:rPr>
        <w:t xml:space="preserve"> осуществляется по письменному согласованию с Заказчиком. В этом случае Подрядчик направляет генеральному директору ОАО «Славнефть-ЯНОС» запрос на дачу согласия для привлечения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субподрядчика; выписку из ЕГРЮЛ в отношении субподрядчика. Привлечение субподрядчиком для выполнения работ по договору третьих лиц (субсубподрядчиков) не допускается.</w:t>
      </w:r>
      <w:bookmarkEnd w:id="11"/>
      <w:r w:rsidRPr="002E0F6B">
        <w:rPr>
          <w:color w:val="000000"/>
          <w:shd w:val="clear" w:color="auto" w:fill="FFFFFF"/>
        </w:rPr>
        <w:t xml:space="preserve"> </w:t>
      </w:r>
    </w:p>
    <w:p w14:paraId="694EBDD1" w14:textId="75158D23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по завершении </w:t>
      </w:r>
      <w:r w:rsidR="00D34029" w:rsidRPr="002E0F6B">
        <w:rPr>
          <w:color w:val="000000"/>
          <w:shd w:val="clear" w:color="auto" w:fill="FFFFFF"/>
        </w:rPr>
        <w:t>утилизации (обработк</w:t>
      </w:r>
      <w:r w:rsidR="004043A2" w:rsidRPr="002E0F6B">
        <w:rPr>
          <w:color w:val="000000"/>
          <w:shd w:val="clear" w:color="auto" w:fill="FFFFFF"/>
        </w:rPr>
        <w:t>и</w:t>
      </w:r>
      <w:r w:rsidR="00D34029" w:rsidRPr="002E0F6B">
        <w:rPr>
          <w:color w:val="000000"/>
          <w:shd w:val="clear" w:color="auto" w:fill="FFFFFF"/>
        </w:rPr>
        <w:t>, обезвреживания) каждой партии отходов катализаторов</w:t>
      </w:r>
      <w:r w:rsidRPr="002E0F6B">
        <w:rPr>
          <w:color w:val="000000"/>
          <w:shd w:val="clear" w:color="auto" w:fill="FFFFFF"/>
        </w:rPr>
        <w:t xml:space="preserve"> пред</w:t>
      </w:r>
      <w:r w:rsidR="004043A2" w:rsidRPr="002E0F6B">
        <w:rPr>
          <w:color w:val="000000"/>
          <w:shd w:val="clear" w:color="auto" w:fill="FFFFFF"/>
        </w:rPr>
        <w:t>о</w:t>
      </w:r>
      <w:r w:rsidRPr="002E0F6B">
        <w:rPr>
          <w:color w:val="000000"/>
          <w:shd w:val="clear" w:color="auto" w:fill="FFFFFF"/>
        </w:rPr>
        <w:t xml:space="preserve">ставляет Заказчику документацию на выполненные за прошедший месяц объемы работ по договору: </w:t>
      </w:r>
    </w:p>
    <w:p w14:paraId="0CD4D9B7" w14:textId="77777777" w:rsidR="00D34029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ак</w:t>
      </w:r>
      <w:r w:rsidR="00D34029" w:rsidRPr="002E0F6B">
        <w:rPr>
          <w:color w:val="000000"/>
          <w:shd w:val="clear" w:color="auto" w:fill="FFFFFF"/>
        </w:rPr>
        <w:t>т приемки выполненных работ;</w:t>
      </w:r>
    </w:p>
    <w:p w14:paraId="5CB0EC57" w14:textId="77777777" w:rsidR="00D34029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транспортные накладные с указанием веса отходов, принятых к транспортировке на</w:t>
      </w:r>
      <w:r w:rsidR="00D34029" w:rsidRPr="002E0F6B">
        <w:rPr>
          <w:color w:val="000000"/>
          <w:shd w:val="clear" w:color="auto" w:fill="FFFFFF"/>
        </w:rPr>
        <w:t xml:space="preserve"> утилизацию (обработку, обезвреживание);</w:t>
      </w:r>
    </w:p>
    <w:p w14:paraId="0A679B8D" w14:textId="038DB527" w:rsidR="00FF5F56" w:rsidRPr="002E0F6B" w:rsidRDefault="00D34029" w:rsidP="002E0F6B">
      <w:pPr>
        <w:pStyle w:val="a3"/>
        <w:shd w:val="clear" w:color="auto" w:fill="FFFFFF"/>
        <w:spacing w:after="240"/>
        <w:ind w:left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65350E" w:rsidRPr="002E0F6B">
        <w:rPr>
          <w:color w:val="000000"/>
          <w:shd w:val="clear" w:color="auto" w:fill="FFFFFF"/>
        </w:rPr>
        <w:t xml:space="preserve">копии </w:t>
      </w:r>
      <w:r w:rsidR="007F515A" w:rsidRPr="002E0F6B">
        <w:rPr>
          <w:color w:val="000000"/>
          <w:shd w:val="clear" w:color="auto" w:fill="FFFFFF"/>
        </w:rPr>
        <w:t>документов</w:t>
      </w:r>
      <w:r w:rsidR="0065350E" w:rsidRPr="002E0F6B">
        <w:rPr>
          <w:color w:val="000000"/>
          <w:shd w:val="clear" w:color="auto" w:fill="FFFFFF"/>
        </w:rPr>
        <w:t xml:space="preserve"> в соответствии с п.</w:t>
      </w:r>
      <w:r w:rsidR="0065350E" w:rsidRPr="002E0F6B">
        <w:rPr>
          <w:color w:val="000000"/>
          <w:shd w:val="clear" w:color="auto" w:fill="FFFFFF"/>
        </w:rPr>
        <w:fldChar w:fldCharType="begin"/>
      </w:r>
      <w:r w:rsidR="0065350E" w:rsidRPr="002E0F6B">
        <w:rPr>
          <w:color w:val="000000"/>
          <w:shd w:val="clear" w:color="auto" w:fill="FFFFFF"/>
        </w:rPr>
        <w:instrText xml:space="preserve"> REF _Ref500432500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65350E" w:rsidRPr="002E0F6B">
        <w:rPr>
          <w:color w:val="000000"/>
          <w:shd w:val="clear" w:color="auto" w:fill="FFFFFF"/>
        </w:rPr>
      </w:r>
      <w:r w:rsidR="0065350E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4.1</w:t>
      </w:r>
      <w:r w:rsidR="0065350E" w:rsidRPr="002E0F6B">
        <w:rPr>
          <w:color w:val="000000"/>
          <w:shd w:val="clear" w:color="auto" w:fill="FFFFFF"/>
        </w:rPr>
        <w:fldChar w:fldCharType="end"/>
      </w:r>
      <w:r w:rsidR="0065350E" w:rsidRPr="002E0F6B">
        <w:rPr>
          <w:color w:val="000000"/>
          <w:shd w:val="clear" w:color="auto" w:fill="FFFFFF"/>
        </w:rPr>
        <w:t>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43C730D0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lastRenderedPageBreak/>
        <w:t>Права и обязанности Заказчика. Порядок приемки работ</w:t>
      </w:r>
    </w:p>
    <w:p w14:paraId="4BA86511" w14:textId="18498E78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2" w:name="_Ref500432451"/>
      <w:r w:rsidRPr="002E0F6B">
        <w:rPr>
          <w:color w:val="000000"/>
          <w:shd w:val="clear" w:color="auto" w:fill="FFFFFF"/>
        </w:rPr>
        <w:t>Заказчик вправе в любое время осуществлять контроль за соблюдением</w:t>
      </w:r>
      <w:r w:rsidR="00FF5F56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Подрядчиком положений раздела 6 Договора. Обнаруженные в ходе проверки нарушения фиксируются в акте, подписываемом представителями Заказчика и Подрядчика. В случае отказа Подрядчика от подписания такого акта</w:t>
      </w:r>
      <w:r w:rsidR="00020A46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он оформляется Заказчиком в одностороннем порядке.</w:t>
      </w:r>
      <w:bookmarkEnd w:id="12"/>
      <w:r w:rsidRPr="002E0F6B">
        <w:rPr>
          <w:color w:val="000000"/>
          <w:shd w:val="clear" w:color="auto" w:fill="FFFFFF"/>
        </w:rPr>
        <w:t xml:space="preserve"> </w:t>
      </w:r>
    </w:p>
    <w:p w14:paraId="163A1E49" w14:textId="4F7E82D1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Заказчик обязан приступить к приемке</w:t>
      </w:r>
      <w:r w:rsidR="00ED7688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выполненных работ</w:t>
      </w:r>
      <w:r w:rsidR="00ED7688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</w:t>
      </w:r>
      <w:r w:rsidR="005C20A7" w:rsidRPr="002E0F6B">
        <w:rPr>
          <w:color w:val="000000"/>
          <w:shd w:val="clear" w:color="auto" w:fill="FFFFFF"/>
        </w:rPr>
        <w:t xml:space="preserve">п. 6.18 Договора </w:t>
      </w:r>
      <w:r w:rsidRPr="002E0F6B">
        <w:rPr>
          <w:color w:val="000000"/>
          <w:shd w:val="clear" w:color="auto" w:fill="FFFFFF"/>
        </w:rPr>
        <w:t>документов Заказчик под</w:t>
      </w:r>
      <w:r w:rsidR="00FF5F56" w:rsidRPr="002E0F6B">
        <w:rPr>
          <w:color w:val="000000"/>
          <w:shd w:val="clear" w:color="auto" w:fill="FFFFFF"/>
        </w:rPr>
        <w:t>писывает акт выполненных работ.</w:t>
      </w:r>
    </w:p>
    <w:p w14:paraId="4EA89994" w14:textId="007E6A27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</w:t>
      </w:r>
      <w:r w:rsidR="001129E6" w:rsidRPr="002E0F6B">
        <w:rPr>
          <w:color w:val="000000"/>
          <w:shd w:val="clear" w:color="auto" w:fill="FFFFFF"/>
        </w:rPr>
        <w:t>, отсутствием замечаний по итогам проверки выполнения положений раздела 6 Договора</w:t>
      </w:r>
      <w:r w:rsidRPr="002E0F6B">
        <w:rPr>
          <w:color w:val="000000"/>
          <w:shd w:val="clear" w:color="auto" w:fill="FFFFFF"/>
        </w:rPr>
        <w:t xml:space="preserve"> и передаче Заказчику всех предусмотренных договором документов. Приемка Заказчиком результата работ по договору (по приложению к договору) подтверждается подписанными сторонами, завершающим актом приемки выполненных работ, в которых указывается, что работы по договору (приложению к договору) выполнены в полном объеме. </w:t>
      </w:r>
    </w:p>
    <w:p w14:paraId="3518B269" w14:textId="436D5FB2" w:rsidR="0036631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Если Подрядчик не передал Заказчику</w:t>
      </w:r>
      <w:r w:rsidR="001129E6" w:rsidRPr="002E0F6B">
        <w:rPr>
          <w:color w:val="000000"/>
          <w:shd w:val="clear" w:color="auto" w:fill="FFFFFF"/>
        </w:rPr>
        <w:t xml:space="preserve"> документы или не выполнил условия</w:t>
      </w:r>
      <w:r w:rsidRPr="002E0F6B">
        <w:rPr>
          <w:color w:val="000000"/>
          <w:shd w:val="clear" w:color="auto" w:fill="FFFFFF"/>
        </w:rPr>
        <w:t xml:space="preserve"> предусмотренные договором, Заказчик вправе отказаться от приемки соответствующих работ. В этом случае Заказчик не подписывает соответствующие акты, </w:t>
      </w:r>
      <w:r w:rsidR="00FF5F56" w:rsidRPr="002E0F6B">
        <w:rPr>
          <w:color w:val="000000"/>
          <w:shd w:val="clear" w:color="auto" w:fill="FFFFFF"/>
        </w:rPr>
        <w:t>а выполненные работы о</w:t>
      </w:r>
      <w:r w:rsidR="00366310" w:rsidRPr="002E0F6B">
        <w:rPr>
          <w:color w:val="000000"/>
          <w:shd w:val="clear" w:color="auto" w:fill="FFFFFF"/>
        </w:rPr>
        <w:t>плате не подлежат.</w:t>
      </w:r>
    </w:p>
    <w:p w14:paraId="0F81325A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0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Ответственность сторон</w:t>
      </w:r>
    </w:p>
    <w:p w14:paraId="6A754FC1" w14:textId="2F90E58E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несвоевременного выполнения Подрядчиком работ (этапов работ) по договору</w:t>
      </w:r>
      <w:r w:rsidR="002D7585" w:rsidRPr="002E0F6B">
        <w:rPr>
          <w:color w:val="000000"/>
          <w:shd w:val="clear" w:color="auto" w:fill="FFFFFF"/>
        </w:rPr>
        <w:t>, в т.ч. нарушения сроков, предусмотренных п. 2.8, 2.9 Договора,</w:t>
      </w:r>
      <w:r w:rsidRPr="002E0F6B">
        <w:rPr>
          <w:color w:val="000000"/>
          <w:shd w:val="clear" w:color="auto" w:fill="FFFFFF"/>
        </w:rPr>
        <w:t xml:space="preserve"> он уплачивает Заказчику неустойку в размере 0,1</w:t>
      </w:r>
      <w:r w:rsidR="00ED7688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невыполненных работ, но не менее </w:t>
      </w:r>
      <w:r w:rsidR="00ED7688" w:rsidRPr="002E0F6B">
        <w:rPr>
          <w:color w:val="000000"/>
          <w:shd w:val="clear" w:color="auto" w:fill="FFFFFF"/>
        </w:rPr>
        <w:t>1</w:t>
      </w:r>
      <w:r w:rsidRPr="002E0F6B">
        <w:rPr>
          <w:color w:val="000000"/>
          <w:shd w:val="clear" w:color="auto" w:fill="FFFFFF"/>
        </w:rPr>
        <w:t>000 руб. в день за каждый день просрочки, а всего не более 10</w:t>
      </w:r>
      <w:r w:rsidR="00806294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невыполненных работ. </w:t>
      </w:r>
    </w:p>
    <w:p w14:paraId="31818DA2" w14:textId="261D3F78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расторжения договора по вине Подрядчика, в том числе по основаниям, предусмотренным п.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_Ref500433460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9.1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_Ref500433477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9.2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настоящего договора, Подрядчик уплачивает Заказчику штраф в размере 20</w:t>
      </w:r>
      <w:r w:rsidR="00806294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работ по настоящему договору, указанной в п. 3.1 договора. </w:t>
      </w:r>
    </w:p>
    <w:p w14:paraId="5223569E" w14:textId="3497DD11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нарушения Подрядчиком или субподрядчиками требований п.п.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6.3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_Ref500434252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_Ref500434328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6.14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_Ref500433721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6.17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Подрядчик обязуется уплатить Заказчику штраф в размере, определяемом согласно Приложению </w:t>
      </w:r>
      <w:r w:rsidR="00806294" w:rsidRPr="002E0F6B">
        <w:rPr>
          <w:color w:val="000000"/>
          <w:shd w:val="clear" w:color="auto" w:fill="FFFFFF"/>
        </w:rPr>
        <w:t>№</w:t>
      </w:r>
      <w:r w:rsidR="004043A2" w:rsidRPr="002E0F6B">
        <w:rPr>
          <w:color w:val="000000"/>
          <w:shd w:val="clear" w:color="auto" w:fill="FFFFFF"/>
        </w:rPr>
        <w:t>3</w:t>
      </w:r>
      <w:r w:rsidRPr="002E0F6B">
        <w:rPr>
          <w:color w:val="000000"/>
          <w:shd w:val="clear" w:color="auto" w:fill="FFFFFF"/>
        </w:rPr>
        <w:t xml:space="preserve"> к договору. </w:t>
      </w:r>
    </w:p>
    <w:p w14:paraId="30BED247" w14:textId="77777777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 </w:t>
      </w:r>
    </w:p>
    <w:p w14:paraId="2395B055" w14:textId="77777777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С момента погрузки отходов</w:t>
      </w:r>
      <w:r w:rsidR="00E66B74" w:rsidRPr="002E0F6B">
        <w:rPr>
          <w:color w:val="000000"/>
          <w:shd w:val="clear" w:color="auto" w:fill="FFFFFF"/>
        </w:rPr>
        <w:t xml:space="preserve"> катализаторов, в соответствии с лотом (Приложении </w:t>
      </w:r>
      <w:r w:rsidR="00650940" w:rsidRPr="002E0F6B">
        <w:rPr>
          <w:color w:val="000000"/>
          <w:shd w:val="clear" w:color="auto" w:fill="FFFFFF"/>
        </w:rPr>
        <w:t>№1</w:t>
      </w:r>
      <w:r w:rsidR="00E66B74" w:rsidRPr="002E0F6B">
        <w:rPr>
          <w:color w:val="000000"/>
          <w:shd w:val="clear" w:color="auto" w:fill="FFFFFF"/>
        </w:rPr>
        <w:t>),</w:t>
      </w:r>
      <w:r w:rsidRPr="002E0F6B">
        <w:rPr>
          <w:color w:val="000000"/>
          <w:shd w:val="clear" w:color="auto" w:fill="FFFFFF"/>
        </w:rPr>
        <w:t xml:space="preserve"> в транспортные средства Подрядчика право собственности на отход переходит к Подрядчику. Подрядчик самостоятельно несет ответственность за деятельность по сбору, транспортиров</w:t>
      </w:r>
      <w:r w:rsidR="00E66B74" w:rsidRPr="002E0F6B">
        <w:rPr>
          <w:color w:val="000000"/>
          <w:shd w:val="clear" w:color="auto" w:fill="FFFFFF"/>
        </w:rPr>
        <w:t>анию</w:t>
      </w:r>
      <w:r w:rsidRPr="002E0F6B">
        <w:rPr>
          <w:color w:val="000000"/>
          <w:shd w:val="clear" w:color="auto" w:fill="FFFFFF"/>
        </w:rPr>
        <w:t xml:space="preserve">, </w:t>
      </w:r>
      <w:r w:rsidR="00E66B74" w:rsidRPr="002E0F6B">
        <w:rPr>
          <w:color w:val="000000"/>
          <w:shd w:val="clear" w:color="auto" w:fill="FFFFFF"/>
        </w:rPr>
        <w:t xml:space="preserve">утилизации (обработке, </w:t>
      </w:r>
      <w:r w:rsidRPr="002E0F6B">
        <w:rPr>
          <w:color w:val="000000"/>
          <w:shd w:val="clear" w:color="auto" w:fill="FFFFFF"/>
        </w:rPr>
        <w:t>обезвреживанию</w:t>
      </w:r>
      <w:r w:rsidR="00E66B74" w:rsidRPr="002E0F6B">
        <w:rPr>
          <w:color w:val="000000"/>
          <w:shd w:val="clear" w:color="auto" w:fill="FFFFFF"/>
        </w:rPr>
        <w:t xml:space="preserve"> и размещению)</w:t>
      </w:r>
      <w:r w:rsidRPr="002E0F6B">
        <w:rPr>
          <w:color w:val="000000"/>
          <w:shd w:val="clear" w:color="auto" w:fill="FFFFFF"/>
        </w:rPr>
        <w:t xml:space="preserve"> отходов, согласно действующему законодательству. </w:t>
      </w:r>
    </w:p>
    <w:p w14:paraId="409A6BBE" w14:textId="7777777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уплачивает предусмотренные настоящим разделом штрафы не позднее 5 рабочих дней с даты получения требования Заказчика. </w:t>
      </w:r>
    </w:p>
    <w:p w14:paraId="7F244112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Расторжение договора</w:t>
      </w:r>
    </w:p>
    <w:p w14:paraId="2CE142B5" w14:textId="335E26B3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09"/>
        <w:jc w:val="both"/>
        <w:rPr>
          <w:color w:val="000000"/>
          <w:shd w:val="clear" w:color="auto" w:fill="FFFFFF"/>
        </w:rPr>
      </w:pPr>
      <w:bookmarkStart w:id="13" w:name="_Ref500433460"/>
      <w:r w:rsidRPr="002E0F6B">
        <w:rPr>
          <w:color w:val="000000"/>
          <w:shd w:val="clear" w:color="auto" w:fill="FFFFFF"/>
        </w:rPr>
        <w:t xml:space="preserve">Несоблюдение Подрядчиком требований п.п. </w:t>
      </w:r>
      <w:r w:rsidR="002A5512" w:rsidRPr="002E0F6B">
        <w:rPr>
          <w:color w:val="000000"/>
          <w:highlight w:val="yellow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_Ref500432685 \r \h </w:instrText>
      </w:r>
      <w:r w:rsidR="00B66740" w:rsidRPr="002E0F6B">
        <w:rPr>
          <w:color w:val="000000"/>
          <w:highlight w:val="yellow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highlight w:val="yellow"/>
          <w:shd w:val="clear" w:color="auto" w:fill="FFFFFF"/>
        </w:rPr>
      </w:r>
      <w:r w:rsidR="002A5512" w:rsidRPr="002E0F6B">
        <w:rPr>
          <w:color w:val="000000"/>
          <w:highlight w:val="yellow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</w:t>
      </w:r>
      <w:r w:rsidR="002A5512" w:rsidRPr="002E0F6B">
        <w:rPr>
          <w:color w:val="000000"/>
          <w:highlight w:val="yellow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6.3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_Ref500433649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6.5</w:t>
      </w:r>
      <w:r w:rsidR="002A5512" w:rsidRPr="002E0F6B">
        <w:rPr>
          <w:color w:val="000000"/>
          <w:shd w:val="clear" w:color="auto" w:fill="FFFFFF"/>
        </w:rPr>
        <w:fldChar w:fldCharType="end"/>
      </w:r>
      <w:r w:rsidR="002A5512"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_Ref500432438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6.7</w:t>
      </w:r>
      <w:r w:rsidR="002A5512" w:rsidRPr="002E0F6B">
        <w:rPr>
          <w:color w:val="000000"/>
          <w:shd w:val="clear" w:color="auto" w:fill="FFFFFF"/>
        </w:rPr>
        <w:fldChar w:fldCharType="end"/>
      </w:r>
      <w:r w:rsidR="002A5512"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_Ref500433721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6.17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</w:t>
      </w:r>
      <w:bookmarkEnd w:id="13"/>
      <w:r w:rsidRPr="002E0F6B">
        <w:rPr>
          <w:color w:val="000000"/>
          <w:shd w:val="clear" w:color="auto" w:fill="FFFFFF"/>
        </w:rPr>
        <w:t xml:space="preserve"> </w:t>
      </w:r>
    </w:p>
    <w:p w14:paraId="58C8D446" w14:textId="77777777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bookmarkStart w:id="14" w:name="_Ref500433477"/>
      <w:r w:rsidRPr="002E0F6B">
        <w:rPr>
          <w:color w:val="000000"/>
          <w:shd w:val="clear" w:color="auto" w:fill="FFFFFF"/>
        </w:rPr>
        <w:t xml:space="preserve">Заказчик в одностороннем порядке с письменным уведомлением Подрядчика о предстоящем расторжении за </w:t>
      </w:r>
      <w:r w:rsidR="00E66B74" w:rsidRPr="002E0F6B">
        <w:rPr>
          <w:color w:val="000000"/>
          <w:shd w:val="clear" w:color="auto" w:fill="FFFFFF"/>
        </w:rPr>
        <w:t xml:space="preserve">10 </w:t>
      </w:r>
      <w:r w:rsidRPr="002E0F6B">
        <w:rPr>
          <w:color w:val="000000"/>
          <w:shd w:val="clear" w:color="auto" w:fill="FFFFFF"/>
        </w:rPr>
        <w:t>дней может расторгнуть договор в следующих случаях:</w:t>
      </w:r>
      <w:bookmarkEnd w:id="14"/>
      <w:r w:rsidRPr="002E0F6B">
        <w:rPr>
          <w:color w:val="000000"/>
          <w:shd w:val="clear" w:color="auto" w:fill="FFFFFF"/>
        </w:rPr>
        <w:t xml:space="preserve"> </w:t>
      </w:r>
    </w:p>
    <w:p w14:paraId="2B8455F3" w14:textId="57B87574" w:rsidR="00E66B74" w:rsidRPr="002E0F6B" w:rsidRDefault="00E66B74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Задержки Подрядчиком начала работ </w:t>
      </w:r>
      <w:r w:rsidR="006825D6" w:rsidRPr="002E0F6B">
        <w:rPr>
          <w:color w:val="000000"/>
          <w:shd w:val="clear" w:color="auto" w:fill="FFFFFF"/>
        </w:rPr>
        <w:t>по Заявке Заказчика</w:t>
      </w:r>
      <w:r w:rsidR="002D7585" w:rsidRPr="002E0F6B">
        <w:rPr>
          <w:color w:val="000000"/>
          <w:shd w:val="clear" w:color="auto" w:fill="FFFFFF"/>
        </w:rPr>
        <w:t>, в т.ч. сроков, предусмотренных п. 2.8 договора,</w:t>
      </w:r>
      <w:r w:rsidR="007F515A" w:rsidRPr="002E0F6B">
        <w:rPr>
          <w:color w:val="000000"/>
          <w:shd w:val="clear" w:color="auto" w:fill="FFFFFF"/>
        </w:rPr>
        <w:t xml:space="preserve"> более чем на 10 дней по причинам, не зависящим от Заказчика; </w:t>
      </w:r>
    </w:p>
    <w:p w14:paraId="0EE220EC" w14:textId="77777777" w:rsidR="006825D6" w:rsidRPr="002E0F6B" w:rsidRDefault="00E66B74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Приостановки работ по причинам, не зависящим от Заказчика, более чем на 1</w:t>
      </w:r>
      <w:r w:rsidR="006825D6" w:rsidRPr="002E0F6B">
        <w:rPr>
          <w:color w:val="000000"/>
          <w:shd w:val="clear" w:color="auto" w:fill="FFFFFF"/>
        </w:rPr>
        <w:t xml:space="preserve">0 </w:t>
      </w:r>
      <w:r w:rsidR="007F515A" w:rsidRPr="002E0F6B">
        <w:rPr>
          <w:color w:val="000000"/>
          <w:shd w:val="clear" w:color="auto" w:fill="FFFFFF"/>
        </w:rPr>
        <w:t xml:space="preserve">дней; </w:t>
      </w:r>
    </w:p>
    <w:p w14:paraId="1415C8D1" w14:textId="5101082C" w:rsidR="00880ABA" w:rsidRPr="002E0F6B" w:rsidRDefault="006825D6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Нарушения Подрядчиком сроков выполнения работ (этапа работ)</w:t>
      </w:r>
      <w:r w:rsidR="002D7585" w:rsidRPr="002E0F6B">
        <w:rPr>
          <w:color w:val="000000"/>
          <w:shd w:val="clear" w:color="auto" w:fill="FFFFFF"/>
        </w:rPr>
        <w:t>, в т.ч. сроков, предусмотренных п. 2.9 договора,</w:t>
      </w:r>
      <w:r w:rsidR="007F515A" w:rsidRPr="002E0F6B">
        <w:rPr>
          <w:color w:val="000000"/>
          <w:shd w:val="clear" w:color="auto" w:fill="FFFFFF"/>
        </w:rPr>
        <w:t xml:space="preserve"> более чем на 10 дней; </w:t>
      </w:r>
    </w:p>
    <w:p w14:paraId="22C5AD8E" w14:textId="77777777" w:rsidR="006825D6" w:rsidRPr="002E0F6B" w:rsidRDefault="006825D6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lastRenderedPageBreak/>
        <w:t xml:space="preserve">- </w:t>
      </w:r>
      <w:r w:rsidR="007F515A" w:rsidRPr="002E0F6B">
        <w:rPr>
          <w:color w:val="000000"/>
          <w:shd w:val="clear" w:color="auto" w:fill="FFFFFF"/>
        </w:rPr>
        <w:t>Отзыв или окончание срока действия лицензии Подрядчика на деятельность по сбору, транспортиров</w:t>
      </w:r>
      <w:r w:rsidRPr="002E0F6B">
        <w:rPr>
          <w:color w:val="000000"/>
          <w:shd w:val="clear" w:color="auto" w:fill="FFFFFF"/>
        </w:rPr>
        <w:t>анию</w:t>
      </w:r>
      <w:r w:rsidR="007F515A" w:rsidRPr="002E0F6B">
        <w:rPr>
          <w:color w:val="000000"/>
          <w:shd w:val="clear" w:color="auto" w:fill="FFFFFF"/>
        </w:rPr>
        <w:t xml:space="preserve">, </w:t>
      </w:r>
      <w:r w:rsidRPr="002E0F6B">
        <w:rPr>
          <w:color w:val="000000"/>
          <w:shd w:val="clear" w:color="auto" w:fill="FFFFFF"/>
        </w:rPr>
        <w:t xml:space="preserve">утилизации (обработке, </w:t>
      </w:r>
      <w:r w:rsidR="007F515A" w:rsidRPr="002E0F6B">
        <w:rPr>
          <w:color w:val="000000"/>
          <w:shd w:val="clear" w:color="auto" w:fill="FFFFFF"/>
        </w:rPr>
        <w:t>обезвреживанию</w:t>
      </w:r>
      <w:r w:rsidRPr="002E0F6B">
        <w:rPr>
          <w:color w:val="000000"/>
          <w:shd w:val="clear" w:color="auto" w:fill="FFFFFF"/>
        </w:rPr>
        <w:t>)</w:t>
      </w:r>
      <w:r w:rsidR="007F515A" w:rsidRPr="002E0F6B">
        <w:rPr>
          <w:color w:val="000000"/>
          <w:shd w:val="clear" w:color="auto" w:fill="FFFFFF"/>
        </w:rPr>
        <w:t xml:space="preserve"> отходов, в результате чего Подрядчик не вправе будет выполнять соответствующие работы. </w:t>
      </w:r>
    </w:p>
    <w:p w14:paraId="149FD9D6" w14:textId="0D5E6538" w:rsidR="006825D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расторжения договора по основаниям, предусмотренным </w:t>
      </w:r>
      <w:r w:rsidR="006825D6" w:rsidRPr="002E0F6B">
        <w:rPr>
          <w:color w:val="000000"/>
          <w:shd w:val="clear" w:color="auto" w:fill="FFFFFF"/>
        </w:rPr>
        <w:t>п.п</w:t>
      </w:r>
      <w:r w:rsidRPr="002E0F6B">
        <w:rPr>
          <w:color w:val="000000"/>
          <w:shd w:val="clear" w:color="auto" w:fill="FFFFFF"/>
        </w:rPr>
        <w:t>.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_Ref500433460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9.1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_Ref500433477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E0F6B">
        <w:rPr>
          <w:color w:val="000000"/>
          <w:shd w:val="clear" w:color="auto" w:fill="FFFFFF"/>
        </w:rPr>
        <w:t>9.2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 </w:t>
      </w:r>
    </w:p>
    <w:p w14:paraId="53749186" w14:textId="7777777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со </w:t>
      </w:r>
      <w:r w:rsidR="006825D6" w:rsidRPr="002E0F6B">
        <w:rPr>
          <w:color w:val="000000"/>
          <w:shd w:val="clear" w:color="auto" w:fill="FFFFFF"/>
        </w:rPr>
        <w:t>ст</w:t>
      </w:r>
      <w:r w:rsidRPr="002E0F6B">
        <w:rPr>
          <w:color w:val="000000"/>
          <w:shd w:val="clear" w:color="auto" w:fill="FFFFFF"/>
        </w:rPr>
        <w:t xml:space="preserve">. 450.1 </w:t>
      </w:r>
      <w:hyperlink r:id="rId12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2E0F6B">
          <w:rPr>
            <w:rStyle w:val="a4"/>
            <w:color w:val="0000AA"/>
            <w:shd w:val="clear" w:color="auto" w:fill="FFFFFF"/>
          </w:rPr>
          <w:t>ГК РФ</w:t>
        </w:r>
      </w:hyperlink>
      <w:r w:rsidRPr="002E0F6B">
        <w:rPr>
          <w:color w:val="000000"/>
          <w:shd w:val="clear" w:color="auto" w:fill="FFFFFF"/>
        </w:rPr>
        <w:t xml:space="preserve">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 </w:t>
      </w:r>
    </w:p>
    <w:p w14:paraId="39FFB705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Прочие условия</w:t>
      </w:r>
    </w:p>
    <w:p w14:paraId="221CFF87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Изменения и дополнения настоящего договора могут производиться только </w:t>
      </w:r>
      <w:r w:rsidR="00086DF1" w:rsidRPr="002E0F6B">
        <w:rPr>
          <w:color w:val="000000"/>
          <w:shd w:val="clear" w:color="auto" w:fill="FFFFFF"/>
        </w:rPr>
        <w:t xml:space="preserve">в </w:t>
      </w:r>
      <w:r w:rsidRPr="002E0F6B">
        <w:rPr>
          <w:color w:val="000000"/>
          <w:shd w:val="clear" w:color="auto" w:fill="FFFFFF"/>
        </w:rPr>
        <w:t xml:space="preserve">письменной форме по согласованию сторон. </w:t>
      </w:r>
    </w:p>
    <w:p w14:paraId="4D83A72C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Передача прав и обязанностей по настоящему договору третьим лицам не допускается. </w:t>
      </w:r>
    </w:p>
    <w:p w14:paraId="4EB1279D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Все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календарных дней с момента получения претензии или требования, если иное не оговорено в настоящем договоре. </w:t>
      </w:r>
    </w:p>
    <w:p w14:paraId="7D4989B3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Все споры или разногласия, возникающие между Сторонами по настоящему договору, подлежат рассмотрению в Арбитражном суде Ярославской области. </w:t>
      </w:r>
    </w:p>
    <w:p w14:paraId="093485CD" w14:textId="77777777" w:rsidR="002378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непреодолимой силы), срок обязательств отодвигается соразмерно времени, в течение которого будут действовать такие обстоятельства. 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 </w:t>
      </w:r>
    </w:p>
    <w:p w14:paraId="3EFDC0FF" w14:textId="7777777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</w:t>
      </w:r>
      <w:r w:rsidR="002378E6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выплату каких-либо денежных средств или ценностей прямо или косвенно </w:t>
      </w:r>
      <w:r w:rsidR="002378E6" w:rsidRPr="002E0F6B">
        <w:rPr>
          <w:color w:val="000000"/>
          <w:shd w:val="clear" w:color="auto" w:fill="FFFFFF"/>
        </w:rPr>
        <w:t xml:space="preserve">любым лицам </w:t>
      </w:r>
      <w:r w:rsidRPr="002E0F6B">
        <w:rPr>
          <w:color w:val="000000"/>
          <w:shd w:val="clear" w:color="auto" w:fill="FFFFFF"/>
        </w:rPr>
        <w:t>для оказания влияния на действия или решения этих л</w:t>
      </w:r>
      <w:r w:rsidR="002378E6" w:rsidRPr="002E0F6B">
        <w:rPr>
          <w:color w:val="000000"/>
          <w:shd w:val="clear" w:color="auto" w:fill="FFFFFF"/>
        </w:rPr>
        <w:t xml:space="preserve">иц с целью получить какие-либо </w:t>
      </w:r>
      <w:r w:rsidRPr="002E0F6B">
        <w:rPr>
          <w:color w:val="000000"/>
          <w:shd w:val="clear" w:color="auto" w:fill="FFFFFF"/>
        </w:rPr>
        <w:t xml:space="preserve">неправомерные преимущества или достичь иные неправомерные цели. </w:t>
      </w:r>
    </w:p>
    <w:p w14:paraId="27E1C0F8" w14:textId="77777777" w:rsidR="00880ABA" w:rsidRPr="002E0F6B" w:rsidRDefault="007F515A" w:rsidP="002E0F6B">
      <w:pPr>
        <w:pStyle w:val="a3"/>
        <w:shd w:val="clear" w:color="auto" w:fill="FFFFFF"/>
        <w:spacing w:before="9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</w:t>
      </w:r>
      <w:r w:rsidR="002378E6" w:rsidRPr="002E0F6B">
        <w:rPr>
          <w:color w:val="000000"/>
          <w:shd w:val="clear" w:color="auto" w:fill="FFFFFF"/>
        </w:rPr>
        <w:t xml:space="preserve">, квалифицируемые как дача или </w:t>
      </w:r>
      <w:r w:rsidRPr="002E0F6B">
        <w:rPr>
          <w:color w:val="000000"/>
          <w:shd w:val="clear" w:color="auto" w:fill="FFFFFF"/>
        </w:rPr>
        <w:t>получение взятки, коммерческий подкуп, а также д</w:t>
      </w:r>
      <w:r w:rsidR="002378E6" w:rsidRPr="002E0F6B">
        <w:rPr>
          <w:color w:val="000000"/>
          <w:shd w:val="clear" w:color="auto" w:fill="FFFFFF"/>
        </w:rPr>
        <w:t xml:space="preserve">ействия, нарушающие требования </w:t>
      </w:r>
      <w:r w:rsidRPr="002E0F6B">
        <w:rPr>
          <w:color w:val="000000"/>
          <w:shd w:val="clear" w:color="auto" w:fill="FFFFFF"/>
        </w:rPr>
        <w:t>законодательства о противодействии легализации (</w:t>
      </w:r>
      <w:r w:rsidR="002378E6" w:rsidRPr="002E0F6B">
        <w:rPr>
          <w:color w:val="000000"/>
          <w:shd w:val="clear" w:color="auto" w:fill="FFFFFF"/>
        </w:rPr>
        <w:t xml:space="preserve">отмыванию) доходов, полученных </w:t>
      </w:r>
      <w:r w:rsidRPr="002E0F6B">
        <w:rPr>
          <w:color w:val="000000"/>
          <w:shd w:val="clear" w:color="auto" w:fill="FFFFFF"/>
        </w:rPr>
        <w:t xml:space="preserve">преступным путём. </w:t>
      </w:r>
    </w:p>
    <w:p w14:paraId="1AB4A4C4" w14:textId="77777777" w:rsidR="00880ABA" w:rsidRPr="002E0F6B" w:rsidRDefault="007F515A" w:rsidP="002E0F6B">
      <w:pPr>
        <w:pStyle w:val="a3"/>
        <w:shd w:val="clear" w:color="auto" w:fill="FFFFFF"/>
        <w:spacing w:before="9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возникновения у стороны подозрений, что</w:t>
      </w:r>
      <w:r w:rsidR="002378E6" w:rsidRPr="002E0F6B">
        <w:rPr>
          <w:color w:val="000000"/>
          <w:shd w:val="clear" w:color="auto" w:fill="FFFFFF"/>
        </w:rPr>
        <w:t xml:space="preserve"> произошло или может произойти </w:t>
      </w:r>
      <w:r w:rsidRPr="002E0F6B">
        <w:rPr>
          <w:color w:val="000000"/>
          <w:shd w:val="clear" w:color="auto" w:fill="FFFFFF"/>
        </w:rPr>
        <w:t xml:space="preserve">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</w:t>
      </w:r>
      <w:r w:rsidR="002378E6" w:rsidRPr="002E0F6B">
        <w:rPr>
          <w:color w:val="000000"/>
          <w:shd w:val="clear" w:color="auto" w:fill="FFFFFF"/>
        </w:rPr>
        <w:t>не</w:t>
      </w:r>
      <w:r w:rsidRPr="002E0F6B">
        <w:rPr>
          <w:color w:val="000000"/>
          <w:shd w:val="clear" w:color="auto" w:fill="FFFFFF"/>
        </w:rPr>
        <w:t xml:space="preserve"> произойдет. Это подтверждение должно быть направлено в течение десяти рабочих дней с даты получения письменного уведомления. </w:t>
      </w:r>
    </w:p>
    <w:p w14:paraId="1F21AF4C" w14:textId="77777777" w:rsidR="00880ABA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письменном уведомлении сторона обязана сосла</w:t>
      </w:r>
      <w:r w:rsidR="002378E6" w:rsidRPr="002E0F6B">
        <w:rPr>
          <w:color w:val="000000"/>
          <w:shd w:val="clear" w:color="auto" w:fill="FFFFFF"/>
        </w:rPr>
        <w:t xml:space="preserve">ться на факты или предоставить </w:t>
      </w:r>
      <w:r w:rsidRPr="002E0F6B">
        <w:rPr>
          <w:color w:val="000000"/>
          <w:shd w:val="clear" w:color="auto" w:fill="FFFFFF"/>
        </w:rPr>
        <w:t>материалы, достоверно подтверждающие или дающ</w:t>
      </w:r>
      <w:r w:rsidR="002378E6" w:rsidRPr="002E0F6B">
        <w:rPr>
          <w:color w:val="000000"/>
          <w:shd w:val="clear" w:color="auto" w:fill="FFFFFF"/>
        </w:rPr>
        <w:t xml:space="preserve">ие основание предполагать, что </w:t>
      </w:r>
      <w:r w:rsidRPr="002E0F6B">
        <w:rPr>
          <w:color w:val="000000"/>
          <w:shd w:val="clear" w:color="auto" w:fill="FFFFFF"/>
        </w:rPr>
        <w:t>произошло или может произойти нарушение каких-л</w:t>
      </w:r>
      <w:r w:rsidR="002378E6" w:rsidRPr="002E0F6B">
        <w:rPr>
          <w:color w:val="000000"/>
          <w:shd w:val="clear" w:color="auto" w:fill="FFFFFF"/>
        </w:rPr>
        <w:t xml:space="preserve">ибо положений настоящей статьи </w:t>
      </w:r>
      <w:r w:rsidRPr="002E0F6B">
        <w:rPr>
          <w:color w:val="000000"/>
          <w:shd w:val="clear" w:color="auto" w:fill="FFFFFF"/>
        </w:rPr>
        <w:t>договора контрагентом, его аффилированными лицами,</w:t>
      </w:r>
      <w:r w:rsidR="002378E6" w:rsidRPr="002E0F6B">
        <w:rPr>
          <w:color w:val="000000"/>
          <w:shd w:val="clear" w:color="auto" w:fill="FFFFFF"/>
        </w:rPr>
        <w:t xml:space="preserve"> работниками или посредниками, </w:t>
      </w:r>
      <w:r w:rsidRPr="002E0F6B">
        <w:rPr>
          <w:color w:val="000000"/>
          <w:shd w:val="clear" w:color="auto" w:fill="FFFFFF"/>
        </w:rPr>
        <w:t xml:space="preserve">выражающиеся в </w:t>
      </w:r>
      <w:r w:rsidRPr="002E0F6B">
        <w:rPr>
          <w:color w:val="000000"/>
          <w:shd w:val="clear" w:color="auto" w:fill="FFFFFF"/>
        </w:rPr>
        <w:lastRenderedPageBreak/>
        <w:t xml:space="preserve">действиях, квалифицируемых </w:t>
      </w:r>
      <w:r w:rsidR="002378E6" w:rsidRPr="002E0F6B">
        <w:rPr>
          <w:color w:val="000000"/>
          <w:shd w:val="clear" w:color="auto" w:fill="FFFFFF"/>
        </w:rPr>
        <w:t xml:space="preserve">как дача или получение взятки, </w:t>
      </w:r>
      <w:r w:rsidRPr="002E0F6B">
        <w:rPr>
          <w:color w:val="000000"/>
          <w:shd w:val="clear" w:color="auto" w:fill="FFFFFF"/>
        </w:rPr>
        <w:t xml:space="preserve">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 </w:t>
      </w:r>
    </w:p>
    <w:p w14:paraId="6A4EC402" w14:textId="77777777" w:rsidR="002378E6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</w:t>
      </w:r>
      <w:r w:rsidR="002378E6" w:rsidRPr="002E0F6B">
        <w:rPr>
          <w:color w:val="000000"/>
          <w:shd w:val="clear" w:color="auto" w:fill="FFFFFF"/>
        </w:rPr>
        <w:t xml:space="preserve"> стороной в установленный срок </w:t>
      </w:r>
      <w:r w:rsidRPr="002E0F6B">
        <w:rPr>
          <w:color w:val="000000"/>
          <w:shd w:val="clear" w:color="auto" w:fill="FFFFFF"/>
        </w:rPr>
        <w:t>подтверждения, что нарушения не произошло или не пр</w:t>
      </w:r>
      <w:r w:rsidR="002378E6" w:rsidRPr="002E0F6B">
        <w:rPr>
          <w:color w:val="000000"/>
          <w:shd w:val="clear" w:color="auto" w:fill="FFFFFF"/>
        </w:rPr>
        <w:t xml:space="preserve">оизойдет, другая сторона имеет </w:t>
      </w:r>
      <w:r w:rsidRPr="002E0F6B">
        <w:rPr>
          <w:color w:val="000000"/>
          <w:shd w:val="clear" w:color="auto" w:fill="FFFFFF"/>
        </w:rPr>
        <w:t>право расторгнуть договор в одностороннем порядке п</w:t>
      </w:r>
      <w:r w:rsidR="002378E6" w:rsidRPr="002E0F6B">
        <w:rPr>
          <w:color w:val="000000"/>
          <w:shd w:val="clear" w:color="auto" w:fill="FFFFFF"/>
        </w:rPr>
        <w:t xml:space="preserve">олностью или в части, направив </w:t>
      </w:r>
      <w:r w:rsidRPr="002E0F6B">
        <w:rPr>
          <w:color w:val="000000"/>
          <w:shd w:val="clear" w:color="auto" w:fill="FFFFFF"/>
        </w:rPr>
        <w:t xml:space="preserve">письменное уведомление о расторжении. Сторона, по </w:t>
      </w:r>
      <w:r w:rsidR="002378E6" w:rsidRPr="002E0F6B">
        <w:rPr>
          <w:color w:val="000000"/>
          <w:shd w:val="clear" w:color="auto" w:fill="FFFFFF"/>
        </w:rPr>
        <w:t xml:space="preserve">чьей инициативе был расторгнут </w:t>
      </w:r>
      <w:r w:rsidRPr="002E0F6B">
        <w:rPr>
          <w:color w:val="000000"/>
          <w:shd w:val="clear" w:color="auto" w:fill="FFFFFF"/>
        </w:rPr>
        <w:t>договор в соответствии с положениями настоящей стать</w:t>
      </w:r>
      <w:r w:rsidR="002378E6" w:rsidRPr="002E0F6B">
        <w:rPr>
          <w:color w:val="000000"/>
          <w:shd w:val="clear" w:color="auto" w:fill="FFFFFF"/>
        </w:rPr>
        <w:t xml:space="preserve">и, вправе требовать возмещения </w:t>
      </w:r>
      <w:r w:rsidRPr="002E0F6B">
        <w:rPr>
          <w:color w:val="000000"/>
          <w:shd w:val="clear" w:color="auto" w:fill="FFFFFF"/>
        </w:rPr>
        <w:t xml:space="preserve">реального ущерба, возникшего в результате такого расторжения. </w:t>
      </w:r>
    </w:p>
    <w:p w14:paraId="6AC272EA" w14:textId="77777777" w:rsidR="002378E6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закрытии договора в 30-дневный срок Сторо</w:t>
      </w:r>
      <w:r w:rsidR="002378E6" w:rsidRPr="002E0F6B">
        <w:rPr>
          <w:color w:val="000000"/>
          <w:shd w:val="clear" w:color="auto" w:fill="FFFFFF"/>
        </w:rPr>
        <w:t xml:space="preserve">ны составляют двусторонний акт </w:t>
      </w:r>
      <w:r w:rsidRPr="002E0F6B">
        <w:rPr>
          <w:color w:val="000000"/>
          <w:shd w:val="clear" w:color="auto" w:fill="FFFFFF"/>
        </w:rPr>
        <w:t>сверки с обязательным указанием факта выполнения обеими Сторонами всех услов</w:t>
      </w:r>
      <w:r w:rsidR="002378E6" w:rsidRPr="002E0F6B">
        <w:rPr>
          <w:color w:val="000000"/>
          <w:shd w:val="clear" w:color="auto" w:fill="FFFFFF"/>
        </w:rPr>
        <w:t xml:space="preserve">ий. </w:t>
      </w:r>
    </w:p>
    <w:p w14:paraId="40BF7451" w14:textId="77777777" w:rsidR="000F003D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spacing w:before="4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изменении банковских и почто</w:t>
      </w:r>
      <w:r w:rsidR="000F003D" w:rsidRPr="002E0F6B">
        <w:rPr>
          <w:color w:val="000000"/>
          <w:shd w:val="clear" w:color="auto" w:fill="FFFFFF"/>
        </w:rPr>
        <w:t xml:space="preserve">вых реквизитов Стороны обязаны </w:t>
      </w:r>
      <w:r w:rsidRPr="002E0F6B">
        <w:rPr>
          <w:color w:val="000000"/>
          <w:shd w:val="clear" w:color="auto" w:fill="FFFFFF"/>
        </w:rPr>
        <w:t xml:space="preserve">незамедлительно информировать об этом друг друга. </w:t>
      </w:r>
    </w:p>
    <w:p w14:paraId="0BDE2431" w14:textId="7777777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spacing w:before="4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Настоящий договор вступает в силу с момента его подписания и действует до </w:t>
      </w:r>
      <w:r w:rsidR="000F003D" w:rsidRPr="002E0F6B">
        <w:rPr>
          <w:color w:val="000000"/>
          <w:shd w:val="clear" w:color="auto" w:fill="FFFFFF"/>
        </w:rPr>
        <w:t>25</w:t>
      </w:r>
      <w:r w:rsidRPr="002E0F6B">
        <w:rPr>
          <w:color w:val="000000"/>
          <w:shd w:val="clear" w:color="auto" w:fill="FFFFFF"/>
        </w:rPr>
        <w:t>.</w:t>
      </w:r>
      <w:r w:rsidR="000F003D" w:rsidRPr="002E0F6B">
        <w:rPr>
          <w:color w:val="000000"/>
          <w:shd w:val="clear" w:color="auto" w:fill="FFFFFF"/>
        </w:rPr>
        <w:t>12</w:t>
      </w:r>
      <w:r w:rsidRPr="002E0F6B">
        <w:rPr>
          <w:color w:val="000000"/>
          <w:shd w:val="clear" w:color="auto" w:fill="FFFFFF"/>
        </w:rPr>
        <w:t xml:space="preserve">.2020 г, по расчетам до полного их урегулирования. </w:t>
      </w:r>
    </w:p>
    <w:p w14:paraId="641F1A54" w14:textId="77777777" w:rsidR="00880ABA" w:rsidRPr="002E0F6B" w:rsidRDefault="007F515A" w:rsidP="002E0F6B">
      <w:pPr>
        <w:pStyle w:val="a3"/>
        <w:shd w:val="clear" w:color="auto" w:fill="FFFFFF"/>
        <w:spacing w:before="278"/>
        <w:ind w:firstLine="72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 xml:space="preserve">Приложения: </w:t>
      </w:r>
    </w:p>
    <w:p w14:paraId="18420101" w14:textId="41DE9A97" w:rsidR="00880ABA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6936AE" w:rsidRPr="002E0F6B">
        <w:rPr>
          <w:color w:val="000000"/>
          <w:shd w:val="clear" w:color="auto" w:fill="FFFFFF"/>
        </w:rPr>
        <w:t>Таблица отходов с указанием ориентировочного количества образования по каждому лоту и стоимость компенсации</w:t>
      </w:r>
      <w:r w:rsidR="007F515A" w:rsidRPr="002E0F6B">
        <w:rPr>
          <w:color w:val="000000"/>
          <w:shd w:val="clear" w:color="auto" w:fill="FFFFFF"/>
        </w:rPr>
        <w:t xml:space="preserve"> </w:t>
      </w:r>
      <w:r w:rsidR="006936AE" w:rsidRPr="002E0F6B">
        <w:rPr>
          <w:color w:val="000000"/>
          <w:shd w:val="clear" w:color="auto" w:fill="FFFFFF"/>
        </w:rPr>
        <w:t>за 1 тонну.</w:t>
      </w:r>
    </w:p>
    <w:p w14:paraId="7F426B01" w14:textId="67253AA7" w:rsidR="004043A2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Заявка на вывоз партии отходов</w:t>
      </w:r>
      <w:r w:rsidR="00785CB1" w:rsidRPr="002E0F6B">
        <w:rPr>
          <w:color w:val="000000"/>
          <w:shd w:val="clear" w:color="auto" w:fill="FFFFFF"/>
        </w:rPr>
        <w:t xml:space="preserve"> катализаторов</w:t>
      </w:r>
      <w:r w:rsidRPr="002E0F6B">
        <w:rPr>
          <w:color w:val="000000"/>
          <w:shd w:val="clear" w:color="auto" w:fill="FFFFFF"/>
        </w:rPr>
        <w:t>.</w:t>
      </w:r>
    </w:p>
    <w:p w14:paraId="372D39D6" w14:textId="496A1F91" w:rsidR="00880ABA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Шкала штрафных санкций в области ПБ,</w:t>
      </w:r>
      <w:r w:rsidR="006301D7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ОТ и ОС.</w:t>
      </w:r>
    </w:p>
    <w:p w14:paraId="0750FF98" w14:textId="5EF74435" w:rsidR="004043A2" w:rsidRPr="002E0F6B" w:rsidRDefault="00D33A98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Лицензия на деятельность по сбору, транспортированию, обработке, утилизации, обезвреживанию и размещению отходов I - IV классов опасности Подрядчика.</w:t>
      </w:r>
    </w:p>
    <w:p w14:paraId="567EF12E" w14:textId="0E2C45A7" w:rsidR="00D33A98" w:rsidRPr="002E0F6B" w:rsidRDefault="00D33A98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Технология утилизации (обработки, обезвреживания) Подрядчика</w:t>
      </w:r>
    </w:p>
    <w:p w14:paraId="5D10A29A" w14:textId="77777777" w:rsidR="00880ABA" w:rsidRPr="002E0F6B" w:rsidRDefault="007F515A" w:rsidP="002E0F6B">
      <w:pPr>
        <w:pStyle w:val="a3"/>
        <w:numPr>
          <w:ilvl w:val="0"/>
          <w:numId w:val="11"/>
        </w:numPr>
        <w:shd w:val="clear" w:color="auto" w:fill="FFFFFF"/>
        <w:spacing w:before="254"/>
        <w:ind w:left="364" w:hanging="36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Адреса и реквизиты сторон.</w:t>
      </w:r>
    </w:p>
    <w:p w14:paraId="623AE24F" w14:textId="77777777" w:rsidR="00880ABA" w:rsidRPr="002E0F6B" w:rsidRDefault="00880ABA" w:rsidP="002E0F6B">
      <w:pPr>
        <w:pStyle w:val="a3"/>
        <w:ind w:firstLine="720"/>
        <w:jc w:val="both"/>
        <w:sectPr w:rsidR="00880ABA" w:rsidRPr="002E0F6B" w:rsidSect="002E0F6B">
          <w:pgSz w:w="11907" w:h="16840"/>
          <w:pgMar w:top="851" w:right="708" w:bottom="851" w:left="1418" w:header="720" w:footer="720" w:gutter="0"/>
          <w:cols w:space="720"/>
          <w:noEndnote/>
        </w:sectPr>
      </w:pPr>
    </w:p>
    <w:p w14:paraId="0808CDEA" w14:textId="77777777" w:rsidR="00684F4C" w:rsidRPr="002E0F6B" w:rsidRDefault="00684F4C" w:rsidP="002E0F6B">
      <w:pPr>
        <w:pStyle w:val="a3"/>
        <w:ind w:firstLine="720"/>
        <w:jc w:val="both"/>
        <w:rPr>
          <w:b/>
          <w:lang w:eastAsia="ar-SA"/>
        </w:rPr>
      </w:pPr>
    </w:p>
    <w:p w14:paraId="54D03BFC" w14:textId="77777777" w:rsidR="00880ABA" w:rsidRPr="002E0F6B" w:rsidRDefault="00684F4C" w:rsidP="002E0F6B">
      <w:pPr>
        <w:pStyle w:val="a3"/>
        <w:ind w:firstLine="720"/>
        <w:jc w:val="both"/>
      </w:pPr>
      <w:r w:rsidRPr="002E0F6B">
        <w:rPr>
          <w:b/>
          <w:lang w:eastAsia="ar-SA"/>
        </w:rPr>
        <w:t>ЗАКАЗЧИК</w:t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  <w:t>ПОДРЯДЧИК</w:t>
      </w:r>
    </w:p>
    <w:tbl>
      <w:tblPr>
        <w:tblW w:w="978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529"/>
        <w:gridCol w:w="4255"/>
      </w:tblGrid>
      <w:tr w:rsidR="0063594B" w:rsidRPr="002E0F6B" w14:paraId="4EC4FA31" w14:textId="77777777" w:rsidTr="00B66740">
        <w:trPr>
          <w:trHeight w:val="1361"/>
        </w:trPr>
        <w:tc>
          <w:tcPr>
            <w:tcW w:w="5529" w:type="dxa"/>
          </w:tcPr>
          <w:p w14:paraId="539A124E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 xml:space="preserve">ОАО «Славнефть-ЯНОС» </w:t>
            </w:r>
          </w:p>
          <w:p w14:paraId="58BD196B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150023, </w:t>
            </w:r>
          </w:p>
          <w:p w14:paraId="69850AF7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г. Ярославль, Московский пр-т, д.130,</w:t>
            </w:r>
          </w:p>
          <w:p w14:paraId="3002918E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Тел. (4852) 44-03-57</w:t>
            </w:r>
          </w:p>
          <w:p w14:paraId="6D96B6AC" w14:textId="77777777" w:rsidR="0063594B" w:rsidRPr="002E0F6B" w:rsidRDefault="0063594B" w:rsidP="002E0F6B">
            <w:pPr>
              <w:snapToGrid w:val="0"/>
              <w:spacing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Факс (4852) 40-76-76</w:t>
            </w:r>
          </w:p>
        </w:tc>
        <w:tc>
          <w:tcPr>
            <w:tcW w:w="4255" w:type="dxa"/>
          </w:tcPr>
          <w:p w14:paraId="49EAC644" w14:textId="77777777" w:rsidR="0063594B" w:rsidRPr="002E0F6B" w:rsidRDefault="0063594B" w:rsidP="002E0F6B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Style w:val="aa"/>
                <w:rFonts w:ascii="Times New Roman" w:hAnsi="Times New Roman"/>
                <w:sz w:val="24"/>
                <w:szCs w:val="24"/>
              </w:rPr>
              <w:t>Место для ввода текста.</w:t>
            </w:r>
          </w:p>
        </w:tc>
      </w:tr>
    </w:tbl>
    <w:p w14:paraId="75BEFB52" w14:textId="77777777" w:rsidR="00000000" w:rsidRDefault="00C674DE">
      <w:pPr>
        <w:pStyle w:val="a3"/>
        <w:ind w:firstLine="720"/>
        <w:jc w:val="both"/>
        <w:rPr>
          <w:rPrChange w:id="15" w:author="Карулин Игорь Валентинович" w:date="2018-02-16T11:53:00Z">
            <w:rPr>
              <w:sz w:val="26"/>
              <w:szCs w:val="26"/>
            </w:rPr>
          </w:rPrChange>
        </w:rPr>
        <w:sectPr w:rsidR="00000000" w:rsidSect="00684F4C">
          <w:type w:val="continuous"/>
          <w:pgSz w:w="11907" w:h="16840"/>
          <w:pgMar w:top="1134" w:right="851" w:bottom="1134" w:left="1418" w:header="720" w:footer="720" w:gutter="0"/>
          <w:cols w:space="720"/>
          <w:noEndnote/>
        </w:sectPr>
        <w:pPrChange w:id="16" w:author="Карулин Игорь Валентинович" w:date="2018-02-16T11:51:00Z">
          <w:pPr>
            <w:pStyle w:val="a3"/>
            <w:spacing w:line="273" w:lineRule="atLeast"/>
            <w:ind w:firstLine="720"/>
            <w:jc w:val="both"/>
          </w:pPr>
        </w:pPrChange>
      </w:pP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367"/>
      </w:tblGrid>
      <w:tr w:rsidR="0063594B" w:rsidRPr="002E0F6B" w14:paraId="76E9C337" w14:textId="77777777" w:rsidTr="00B66740">
        <w:trPr>
          <w:trHeight w:val="2039"/>
        </w:trPr>
        <w:tc>
          <w:tcPr>
            <w:tcW w:w="5245" w:type="dxa"/>
          </w:tcPr>
          <w:p w14:paraId="3ABC6A9B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695292D9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Расчетный счет: 40 702 810 616 250 002 974</w:t>
            </w:r>
          </w:p>
          <w:p w14:paraId="1FD8872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в филиале Банка ВТБ (ПАО) в г. Воронеже, </w:t>
            </w:r>
          </w:p>
          <w:p w14:paraId="50C64B85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БИК 042 007 835</w:t>
            </w:r>
          </w:p>
          <w:p w14:paraId="624C116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Корр./счет № 30 101 810 100 000 000 835</w:t>
            </w:r>
          </w:p>
          <w:p w14:paraId="1B45297D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ИНН 7601001107, КПП 997150001 </w:t>
            </w:r>
          </w:p>
          <w:p w14:paraId="47555E4D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ОКПО 00149765, ОКОНХ 11220</w:t>
            </w:r>
          </w:p>
        </w:tc>
        <w:tc>
          <w:tcPr>
            <w:tcW w:w="4367" w:type="dxa"/>
          </w:tcPr>
          <w:p w14:paraId="310F8B29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3C5A7FE8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Реквизиты организации"/>
                  </w:textInput>
                </w:ffData>
              </w:fldChar>
            </w:r>
            <w:bookmarkStart w:id="17" w:name="ТекстовоеПоле9"/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instrText xml:space="preserve"> FORMTEXT </w:instrText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separate"/>
            </w:r>
            <w:r w:rsidRPr="002E0F6B"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  <w:t>Реквизиты организации</w:t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end"/>
            </w:r>
            <w:bookmarkEnd w:id="17"/>
          </w:p>
        </w:tc>
      </w:tr>
    </w:tbl>
    <w:p w14:paraId="7F57214D" w14:textId="263CD134" w:rsidR="00B66740" w:rsidRPr="002E0F6B" w:rsidRDefault="00684F4C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ins w:id="18" w:author="Карулин Игорь Валентинович" w:date="2018-02-16T11:55:00Z"/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>Генеральный директор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  <w:t>Руководитель организации</w:t>
      </w:r>
    </w:p>
    <w:p w14:paraId="1005E8D8" w14:textId="77777777" w:rsidR="001129E6" w:rsidRPr="002E0F6B" w:rsidRDefault="001129E6" w:rsidP="002E0F6B">
      <w:pPr>
        <w:tabs>
          <w:tab w:val="left" w:pos="5387"/>
        </w:tabs>
        <w:suppressAutoHyphens/>
        <w:spacing w:before="100" w:beforeAutospacing="1" w:after="100" w:afterAutospacing="1" w:line="240" w:lineRule="auto"/>
        <w:jc w:val="both"/>
        <w:rPr>
          <w:ins w:id="19" w:author="Карулин Игорь Валентинович" w:date="2018-02-16T11:50:00Z"/>
          <w:rFonts w:ascii="Times New Roman" w:hAnsi="Times New Roman"/>
          <w:b/>
          <w:sz w:val="24"/>
          <w:szCs w:val="24"/>
          <w:lang w:eastAsia="ar-SA"/>
        </w:rPr>
      </w:pPr>
    </w:p>
    <w:p w14:paraId="4489BEA0" w14:textId="5D02051F" w:rsidR="007F515A" w:rsidRPr="002E0F6B" w:rsidRDefault="00684F4C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>_________________ Н.В.Карпов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  <w:t>_________________ ФИО</w:t>
      </w:r>
    </w:p>
    <w:p w14:paraId="616BB57C" w14:textId="0610E41C" w:rsidR="006301D7" w:rsidRPr="00B66740" w:rsidRDefault="006301D7" w:rsidP="002E0F6B">
      <w:pPr>
        <w:suppressAutoHyphens/>
        <w:spacing w:after="100" w:afterAutospacing="1" w:line="240" w:lineRule="auto"/>
        <w:ind w:firstLine="720"/>
        <w:jc w:val="both"/>
        <w:rPr>
          <w:sz w:val="20"/>
          <w:szCs w:val="20"/>
        </w:rPr>
      </w:pPr>
      <w:r w:rsidRPr="002E0F6B">
        <w:rPr>
          <w:sz w:val="20"/>
          <w:szCs w:val="20"/>
        </w:rPr>
        <w:t>МП</w:t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B66740">
        <w:rPr>
          <w:sz w:val="20"/>
          <w:szCs w:val="20"/>
        </w:rPr>
        <w:tab/>
      </w:r>
      <w:r w:rsidRPr="00B66740">
        <w:rPr>
          <w:sz w:val="20"/>
          <w:szCs w:val="20"/>
        </w:rPr>
        <w:tab/>
      </w:r>
      <w:r w:rsidR="002E0F6B">
        <w:rPr>
          <w:sz w:val="20"/>
          <w:szCs w:val="20"/>
        </w:rPr>
        <w:t xml:space="preserve">      </w:t>
      </w:r>
      <w:r w:rsidRPr="00B66740">
        <w:rPr>
          <w:sz w:val="20"/>
          <w:szCs w:val="20"/>
        </w:rPr>
        <w:t>МП</w:t>
      </w:r>
    </w:p>
    <w:p w14:paraId="32304ED0" w14:textId="77777777" w:rsidR="00AA63B2" w:rsidRPr="00B66740" w:rsidRDefault="00AA63B2">
      <w:pPr>
        <w:spacing w:line="276" w:lineRule="auto"/>
        <w:rPr>
          <w:sz w:val="20"/>
          <w:szCs w:val="20"/>
        </w:rPr>
        <w:sectPr w:rsidR="00AA63B2" w:rsidRPr="00B66740" w:rsidSect="00684F4C">
          <w:type w:val="continuous"/>
          <w:pgSz w:w="11907" w:h="16840"/>
          <w:pgMar w:top="1134" w:right="851" w:bottom="1134" w:left="1418" w:header="720" w:footer="720" w:gutter="0"/>
          <w:cols w:space="721"/>
          <w:noEndnote/>
        </w:sectPr>
        <w:pPrChange w:id="20" w:author="Карулин Игорь Валентинович" w:date="2018-02-16T11:51:00Z">
          <w:pPr/>
        </w:pPrChange>
      </w:pPr>
    </w:p>
    <w:tbl>
      <w:tblPr>
        <w:tblW w:w="15671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71"/>
      </w:tblGrid>
      <w:tr w:rsidR="00AA63B2" w:rsidRPr="00017DF2" w14:paraId="2F37442B" w14:textId="77777777" w:rsidTr="00650940">
        <w:trPr>
          <w:trHeight w:val="977"/>
        </w:trPr>
        <w:tc>
          <w:tcPr>
            <w:tcW w:w="15671" w:type="dxa"/>
          </w:tcPr>
          <w:p w14:paraId="024C49DF" w14:textId="77777777" w:rsidR="00AA63B2" w:rsidRPr="00AA63B2" w:rsidRDefault="00AA63B2" w:rsidP="00C47DE0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 1</w:t>
            </w:r>
          </w:p>
          <w:p w14:paraId="43BAAE5A" w14:textId="77777777" w:rsidR="00AA63B2" w:rsidRPr="00AA63B2" w:rsidRDefault="00AA63B2" w:rsidP="00C47DE0">
            <w:pPr>
              <w:spacing w:before="100" w:beforeAutospacing="1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  <w:t>к договору №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</w:t>
            </w:r>
            <w:r w:rsidRPr="00AA63B2">
              <w:rPr>
                <w:rFonts w:ascii="Times New Roman" w:hAnsi="Times New Roman"/>
                <w:sz w:val="24"/>
                <w:szCs w:val="24"/>
              </w:rPr>
              <w:t xml:space="preserve">  от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BF9154" w14:textId="77777777" w:rsidR="00AA63B2" w:rsidRPr="00AA63B2" w:rsidRDefault="00AA63B2" w:rsidP="00C47D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763EFAD0" w14:textId="77777777" w:rsidR="00AA63B2" w:rsidRPr="00AA63B2" w:rsidRDefault="00185DAB" w:rsidP="00185DAB">
      <w:pPr>
        <w:spacing w:after="0"/>
        <w:jc w:val="center"/>
        <w:rPr>
          <w:vanish/>
        </w:rPr>
      </w:pPr>
      <w:r w:rsidRPr="00AA63B2">
        <w:rPr>
          <w:rFonts w:ascii="Times New Roman" w:hAnsi="Times New Roman"/>
          <w:sz w:val="24"/>
          <w:szCs w:val="24"/>
        </w:rPr>
        <w:t>Таблица отходов</w:t>
      </w:r>
      <w:r w:rsidR="006936AE">
        <w:rPr>
          <w:rFonts w:ascii="Times New Roman" w:hAnsi="Times New Roman"/>
          <w:sz w:val="24"/>
          <w:szCs w:val="24"/>
        </w:rPr>
        <w:t xml:space="preserve"> с указанием</w:t>
      </w:r>
      <w:r w:rsidRPr="00AA63B2">
        <w:rPr>
          <w:rFonts w:ascii="Times New Roman" w:hAnsi="Times New Roman"/>
          <w:sz w:val="24"/>
          <w:szCs w:val="24"/>
        </w:rPr>
        <w:t xml:space="preserve"> ориентировочн</w:t>
      </w:r>
      <w:r w:rsidR="006936AE">
        <w:rPr>
          <w:rFonts w:ascii="Times New Roman" w:hAnsi="Times New Roman"/>
          <w:sz w:val="24"/>
          <w:szCs w:val="24"/>
        </w:rPr>
        <w:t>ого</w:t>
      </w:r>
      <w:r w:rsidRPr="00AA63B2">
        <w:rPr>
          <w:rFonts w:ascii="Times New Roman" w:hAnsi="Times New Roman"/>
          <w:sz w:val="24"/>
          <w:szCs w:val="24"/>
        </w:rPr>
        <w:t xml:space="preserve"> количеств</w:t>
      </w:r>
      <w:r w:rsidR="006936AE">
        <w:rPr>
          <w:rFonts w:ascii="Times New Roman" w:hAnsi="Times New Roman"/>
          <w:sz w:val="24"/>
          <w:szCs w:val="24"/>
        </w:rPr>
        <w:t>а</w:t>
      </w:r>
      <w:r w:rsidRPr="00AA63B2">
        <w:rPr>
          <w:rFonts w:ascii="Times New Roman" w:hAnsi="Times New Roman"/>
          <w:sz w:val="24"/>
          <w:szCs w:val="24"/>
        </w:rPr>
        <w:t xml:space="preserve"> образования по каждому лоту</w:t>
      </w:r>
      <w:r w:rsidR="006936AE">
        <w:rPr>
          <w:rFonts w:ascii="Times New Roman" w:hAnsi="Times New Roman"/>
          <w:sz w:val="24"/>
          <w:szCs w:val="24"/>
        </w:rPr>
        <w:t xml:space="preserve"> и стоимость компенсации за 1 тонну</w:t>
      </w:r>
      <w:r w:rsidRPr="00AA63B2">
        <w:rPr>
          <w:rFonts w:ascii="Times New Roman" w:hAnsi="Times New Roman"/>
          <w:bCs/>
          <w:iCs/>
          <w:sz w:val="24"/>
          <w:szCs w:val="24"/>
        </w:rPr>
        <w:t>.</w:t>
      </w:r>
    </w:p>
    <w:tbl>
      <w:tblPr>
        <w:tblW w:w="156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327"/>
        <w:gridCol w:w="3260"/>
        <w:gridCol w:w="709"/>
        <w:gridCol w:w="851"/>
        <w:gridCol w:w="708"/>
        <w:gridCol w:w="6028"/>
      </w:tblGrid>
      <w:tr w:rsidR="002D203F" w:rsidRPr="00C47DE0" w14:paraId="7124AADA" w14:textId="77777777" w:rsidTr="002D203F">
        <w:tc>
          <w:tcPr>
            <w:tcW w:w="784" w:type="dxa"/>
            <w:vMerge w:val="restart"/>
            <w:shd w:val="clear" w:color="auto" w:fill="auto"/>
            <w:vAlign w:val="center"/>
          </w:tcPr>
          <w:p w14:paraId="6928EB8E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№ Лота</w:t>
            </w:r>
          </w:p>
        </w:tc>
        <w:tc>
          <w:tcPr>
            <w:tcW w:w="3327" w:type="dxa"/>
            <w:vMerge w:val="restart"/>
            <w:shd w:val="clear" w:color="auto" w:fill="auto"/>
            <w:vAlign w:val="center"/>
          </w:tcPr>
          <w:p w14:paraId="61E1994D" w14:textId="77777777" w:rsidR="00650940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 xml:space="preserve">Наименование отхода </w:t>
            </w:r>
          </w:p>
          <w:p w14:paraId="26C2FC56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(код ФККО)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21572F29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Примерный перечень катализаторов, составляющих вид отхода (в смеси с катализаторной пылью и (или) шарами керамическими)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8B8E90D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Ориентировочное количество образования отхода, т/год,</w:t>
            </w:r>
          </w:p>
        </w:tc>
        <w:tc>
          <w:tcPr>
            <w:tcW w:w="6028" w:type="dxa"/>
            <w:vMerge w:val="restart"/>
            <w:shd w:val="clear" w:color="auto" w:fill="auto"/>
          </w:tcPr>
          <w:p w14:paraId="58D15131" w14:textId="77777777" w:rsidR="00982D8C" w:rsidRPr="00C47DE0" w:rsidRDefault="00982D8C" w:rsidP="002D203F">
            <w:pPr>
              <w:pStyle w:val="ad"/>
              <w:jc w:val="both"/>
              <w:rPr>
                <w:sz w:val="20"/>
              </w:rPr>
            </w:pPr>
            <w:r w:rsidRPr="00C47DE0">
              <w:rPr>
                <w:color w:val="000000"/>
                <w:sz w:val="20"/>
                <w:shd w:val="clear" w:color="auto" w:fill="FFFFFF"/>
              </w:rPr>
              <w:t>Стоимость компенсации за утилизацию (обработку, обезвреживание) 1 тонны отходов включая работы по транспортировке, выгрузке, обработке (сортировке, просеиванию), доступ к системе мониторинга транспортных средств на сервере провайдера и массы, утилизированных (обработанных, обезвреженных (включая тару от катализаторов) в текущем месяце отходов</w:t>
            </w:r>
          </w:p>
        </w:tc>
      </w:tr>
      <w:tr w:rsidR="002D203F" w:rsidRPr="00C47DE0" w14:paraId="7D2BFAC3" w14:textId="77777777" w:rsidTr="002D203F">
        <w:tc>
          <w:tcPr>
            <w:tcW w:w="784" w:type="dxa"/>
            <w:vMerge/>
            <w:shd w:val="clear" w:color="auto" w:fill="auto"/>
          </w:tcPr>
          <w:p w14:paraId="26BB562C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</w:p>
        </w:tc>
        <w:tc>
          <w:tcPr>
            <w:tcW w:w="3327" w:type="dxa"/>
            <w:vMerge/>
            <w:shd w:val="clear" w:color="auto" w:fill="auto"/>
          </w:tcPr>
          <w:p w14:paraId="7BE59BE4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29A65BA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83D59A0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14:paraId="14A42CCA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14:paraId="7956F6CE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2020</w:t>
            </w:r>
          </w:p>
        </w:tc>
        <w:tc>
          <w:tcPr>
            <w:tcW w:w="6028" w:type="dxa"/>
            <w:vMerge/>
            <w:shd w:val="clear" w:color="auto" w:fill="auto"/>
          </w:tcPr>
          <w:p w14:paraId="18472A3C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  <w:tr w:rsidR="002D203F" w:rsidRPr="00C47DE0" w14:paraId="2F6F5B55" w14:textId="77777777" w:rsidTr="002D203F">
        <w:tc>
          <w:tcPr>
            <w:tcW w:w="784" w:type="dxa"/>
            <w:shd w:val="clear" w:color="auto" w:fill="auto"/>
          </w:tcPr>
          <w:p w14:paraId="1B40092C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1</w:t>
            </w:r>
          </w:p>
        </w:tc>
        <w:tc>
          <w:tcPr>
            <w:tcW w:w="3327" w:type="dxa"/>
            <w:shd w:val="clear" w:color="auto" w:fill="auto"/>
          </w:tcPr>
          <w:p w14:paraId="02AC9A0E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Катализатор на основе оксида алюминия, содержащий алюмо-кобальт(никель)-молибденовую систему, отработанный (44100602493)</w:t>
            </w:r>
          </w:p>
        </w:tc>
        <w:tc>
          <w:tcPr>
            <w:tcW w:w="3260" w:type="dxa"/>
            <w:shd w:val="clear" w:color="auto" w:fill="auto"/>
          </w:tcPr>
          <w:p w14:paraId="329EBFFD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  <w:lang w:val="en-US"/>
              </w:rPr>
            </w:pPr>
            <w:r w:rsidRPr="00C47DE0">
              <w:rPr>
                <w:b w:val="0"/>
                <w:sz w:val="20"/>
              </w:rPr>
              <w:t>АСТ</w:t>
            </w:r>
            <w:r w:rsidRPr="00C47DE0">
              <w:rPr>
                <w:b w:val="0"/>
                <w:sz w:val="20"/>
                <w:lang w:val="en-US"/>
              </w:rPr>
              <w:t xml:space="preserve"> 078,068,105,139; HR-538,648;</w:t>
            </w:r>
          </w:p>
          <w:p w14:paraId="0F380988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  <w:lang w:val="en-US"/>
              </w:rPr>
            </w:pPr>
            <w:r w:rsidRPr="00C47DE0">
              <w:rPr>
                <w:b w:val="0"/>
                <w:sz w:val="20"/>
              </w:rPr>
              <w:t>смесь</w:t>
            </w:r>
            <w:r w:rsidRPr="00C47DE0">
              <w:rPr>
                <w:b w:val="0"/>
                <w:sz w:val="20"/>
                <w:lang w:val="en-US"/>
              </w:rPr>
              <w:t xml:space="preserve"> ART GSK-6A, ART GSK-9, ART 725</w:t>
            </w:r>
            <w:r w:rsidRPr="00C47DE0">
              <w:rPr>
                <w:b w:val="0"/>
                <w:sz w:val="20"/>
              </w:rPr>
              <w:t>Х</w:t>
            </w:r>
            <w:r w:rsidRPr="00C47DE0">
              <w:rPr>
                <w:b w:val="0"/>
                <w:sz w:val="20"/>
                <w:lang w:val="en-US"/>
              </w:rPr>
              <w:t>;</w:t>
            </w:r>
          </w:p>
          <w:p w14:paraId="73D26EDC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  <w:lang w:val="en-US"/>
              </w:rPr>
              <w:t>ICR 173 КОQ</w:t>
            </w:r>
            <w:r w:rsidRPr="00C47DE0">
              <w:rPr>
                <w:b w:val="0"/>
                <w:sz w:val="20"/>
              </w:rPr>
              <w:t xml:space="preserve">; </w:t>
            </w:r>
            <w:r w:rsidRPr="00C47DE0">
              <w:rPr>
                <w:b w:val="0"/>
                <w:sz w:val="20"/>
                <w:lang w:val="en-US"/>
              </w:rPr>
              <w:t>ICR 513 КОQ</w:t>
            </w:r>
            <w:r w:rsidRPr="00C47DE0">
              <w:rPr>
                <w:b w:val="0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AF3E08F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438</w:t>
            </w:r>
          </w:p>
        </w:tc>
        <w:tc>
          <w:tcPr>
            <w:tcW w:w="851" w:type="dxa"/>
            <w:shd w:val="clear" w:color="auto" w:fill="auto"/>
          </w:tcPr>
          <w:p w14:paraId="28FACADB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438</w:t>
            </w:r>
          </w:p>
        </w:tc>
        <w:tc>
          <w:tcPr>
            <w:tcW w:w="708" w:type="dxa"/>
            <w:shd w:val="clear" w:color="auto" w:fill="auto"/>
          </w:tcPr>
          <w:p w14:paraId="3845059B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438</w:t>
            </w:r>
          </w:p>
        </w:tc>
        <w:tc>
          <w:tcPr>
            <w:tcW w:w="6028" w:type="dxa"/>
            <w:shd w:val="clear" w:color="auto" w:fill="auto"/>
          </w:tcPr>
          <w:p w14:paraId="4AF4E12D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  <w:tr w:rsidR="002D203F" w:rsidRPr="00C47DE0" w14:paraId="69F7E887" w14:textId="77777777" w:rsidTr="002D203F">
        <w:trPr>
          <w:trHeight w:val="597"/>
        </w:trPr>
        <w:tc>
          <w:tcPr>
            <w:tcW w:w="784" w:type="dxa"/>
            <w:shd w:val="clear" w:color="auto" w:fill="auto"/>
          </w:tcPr>
          <w:p w14:paraId="5E0F9981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2</w:t>
            </w:r>
          </w:p>
        </w:tc>
        <w:tc>
          <w:tcPr>
            <w:tcW w:w="3327" w:type="dxa"/>
            <w:shd w:val="clear" w:color="auto" w:fill="auto"/>
          </w:tcPr>
          <w:p w14:paraId="1780CA99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 xml:space="preserve">Катализатор на основе оксида никеля отработанный </w:t>
            </w:r>
          </w:p>
          <w:p w14:paraId="42E9162A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(44100205493)</w:t>
            </w:r>
          </w:p>
        </w:tc>
        <w:tc>
          <w:tcPr>
            <w:tcW w:w="3260" w:type="dxa"/>
            <w:shd w:val="clear" w:color="auto" w:fill="auto"/>
          </w:tcPr>
          <w:p w14:paraId="03042726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b w:val="0"/>
                <w:sz w:val="20"/>
              </w:rPr>
              <w:t>Каталко (</w:t>
            </w:r>
            <w:r w:rsidRPr="00C47DE0">
              <w:rPr>
                <w:b w:val="0"/>
                <w:sz w:val="20"/>
                <w:lang w:val="en-US"/>
              </w:rPr>
              <w:t>CRG LHR</w:t>
            </w:r>
            <w:r w:rsidRPr="00C47DE0">
              <w:rPr>
                <w:b w:val="0"/>
                <w:sz w:val="20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14:paraId="515E80C5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14:paraId="317EE69A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21</w:t>
            </w:r>
          </w:p>
        </w:tc>
        <w:tc>
          <w:tcPr>
            <w:tcW w:w="708" w:type="dxa"/>
            <w:shd w:val="clear" w:color="auto" w:fill="auto"/>
          </w:tcPr>
          <w:p w14:paraId="6C61750A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21</w:t>
            </w:r>
          </w:p>
        </w:tc>
        <w:tc>
          <w:tcPr>
            <w:tcW w:w="6028" w:type="dxa"/>
            <w:shd w:val="clear" w:color="auto" w:fill="auto"/>
          </w:tcPr>
          <w:p w14:paraId="71D3EB54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  <w:tr w:rsidR="002D203F" w:rsidRPr="00C47DE0" w14:paraId="6841C184" w14:textId="77777777" w:rsidTr="002D203F">
        <w:tc>
          <w:tcPr>
            <w:tcW w:w="784" w:type="dxa"/>
            <w:shd w:val="clear" w:color="auto" w:fill="auto"/>
          </w:tcPr>
          <w:p w14:paraId="66A07C5A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3</w:t>
            </w:r>
          </w:p>
        </w:tc>
        <w:tc>
          <w:tcPr>
            <w:tcW w:w="3327" w:type="dxa"/>
            <w:shd w:val="clear" w:color="auto" w:fill="auto"/>
          </w:tcPr>
          <w:p w14:paraId="35CF6575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Катализатор на основе оксида железа с содержанием хрома менее 15,0 % отработанный (44100405493)</w:t>
            </w:r>
          </w:p>
        </w:tc>
        <w:tc>
          <w:tcPr>
            <w:tcW w:w="3260" w:type="dxa"/>
            <w:shd w:val="clear" w:color="auto" w:fill="auto"/>
          </w:tcPr>
          <w:p w14:paraId="70740E65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Каталко 71-5;</w:t>
            </w:r>
          </w:p>
          <w:p w14:paraId="2F59312D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  <w:lang w:val="en-US"/>
              </w:rPr>
              <w:t>ShiftMax 120 (G-3 C)</w:t>
            </w:r>
            <w:r w:rsidRPr="00C47DE0">
              <w:rPr>
                <w:b w:val="0"/>
                <w:sz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BC06830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6F69AEEF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56</w:t>
            </w:r>
          </w:p>
        </w:tc>
        <w:tc>
          <w:tcPr>
            <w:tcW w:w="708" w:type="dxa"/>
            <w:shd w:val="clear" w:color="auto" w:fill="auto"/>
          </w:tcPr>
          <w:p w14:paraId="4468FB30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56</w:t>
            </w:r>
          </w:p>
        </w:tc>
        <w:tc>
          <w:tcPr>
            <w:tcW w:w="6028" w:type="dxa"/>
            <w:shd w:val="clear" w:color="auto" w:fill="auto"/>
          </w:tcPr>
          <w:p w14:paraId="0A793DBA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  <w:tr w:rsidR="002D203F" w:rsidRPr="00C47DE0" w14:paraId="210F953E" w14:textId="77777777" w:rsidTr="002D203F">
        <w:tc>
          <w:tcPr>
            <w:tcW w:w="784" w:type="dxa"/>
            <w:shd w:val="clear" w:color="auto" w:fill="auto"/>
          </w:tcPr>
          <w:p w14:paraId="3DA9C097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4</w:t>
            </w:r>
          </w:p>
        </w:tc>
        <w:tc>
          <w:tcPr>
            <w:tcW w:w="3327" w:type="dxa"/>
            <w:shd w:val="clear" w:color="auto" w:fill="auto"/>
          </w:tcPr>
          <w:p w14:paraId="344E4051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Катализатор на основе оксида алюминия с содержанием цинка менее 70,0 % отработанный (44100502493)</w:t>
            </w:r>
          </w:p>
        </w:tc>
        <w:tc>
          <w:tcPr>
            <w:tcW w:w="3260" w:type="dxa"/>
            <w:shd w:val="clear" w:color="auto" w:fill="auto"/>
          </w:tcPr>
          <w:p w14:paraId="390626A3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 xml:space="preserve">Катализатор </w:t>
            </w:r>
            <w:r w:rsidRPr="00C47DE0">
              <w:rPr>
                <w:b w:val="0"/>
                <w:sz w:val="20"/>
                <w:lang w:val="en-US"/>
              </w:rPr>
              <w:t>ZX</w:t>
            </w:r>
            <w:r w:rsidRPr="00C47DE0">
              <w:rPr>
                <w:b w:val="0"/>
                <w:sz w:val="20"/>
              </w:rPr>
              <w:t>-5</w:t>
            </w:r>
            <w:r w:rsidRPr="00C47DE0">
              <w:rPr>
                <w:b w:val="0"/>
                <w:sz w:val="20"/>
                <w:lang w:val="en-US"/>
              </w:rPr>
              <w:t>C</w:t>
            </w:r>
            <w:r w:rsidRPr="00C47DE0">
              <w:rPr>
                <w:b w:val="0"/>
                <w:sz w:val="20"/>
              </w:rPr>
              <w:t>,</w:t>
            </w:r>
          </w:p>
          <w:p w14:paraId="3C05126F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 xml:space="preserve">Катализатор </w:t>
            </w:r>
            <w:r w:rsidRPr="00C47DE0">
              <w:rPr>
                <w:b w:val="0"/>
                <w:sz w:val="20"/>
                <w:lang w:val="en-US"/>
              </w:rPr>
              <w:t>ACTISORB</w:t>
            </w:r>
            <w:r w:rsidRPr="00C47DE0">
              <w:rPr>
                <w:b w:val="0"/>
                <w:sz w:val="20"/>
              </w:rPr>
              <w:t xml:space="preserve"> </w:t>
            </w:r>
            <w:r w:rsidRPr="00C47DE0">
              <w:rPr>
                <w:b w:val="0"/>
                <w:sz w:val="20"/>
                <w:lang w:val="en-US"/>
              </w:rPr>
              <w:t>S</w:t>
            </w:r>
            <w:r w:rsidRPr="00C47DE0">
              <w:rPr>
                <w:b w:val="0"/>
                <w:sz w:val="20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14:paraId="29A0F049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14:paraId="1E2EF0B2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58</w:t>
            </w:r>
          </w:p>
        </w:tc>
        <w:tc>
          <w:tcPr>
            <w:tcW w:w="708" w:type="dxa"/>
            <w:shd w:val="clear" w:color="auto" w:fill="auto"/>
          </w:tcPr>
          <w:p w14:paraId="09D49DC8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58</w:t>
            </w:r>
          </w:p>
        </w:tc>
        <w:tc>
          <w:tcPr>
            <w:tcW w:w="6028" w:type="dxa"/>
            <w:shd w:val="clear" w:color="auto" w:fill="auto"/>
          </w:tcPr>
          <w:p w14:paraId="3CB5AF37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  <w:tr w:rsidR="002D203F" w:rsidRPr="00C47DE0" w14:paraId="7A862473" w14:textId="77777777" w:rsidTr="002D203F">
        <w:tc>
          <w:tcPr>
            <w:tcW w:w="784" w:type="dxa"/>
            <w:shd w:val="clear" w:color="auto" w:fill="auto"/>
          </w:tcPr>
          <w:p w14:paraId="6DDD3134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5</w:t>
            </w:r>
          </w:p>
        </w:tc>
        <w:tc>
          <w:tcPr>
            <w:tcW w:w="3327" w:type="dxa"/>
            <w:shd w:val="clear" w:color="auto" w:fill="auto"/>
          </w:tcPr>
          <w:p w14:paraId="59B5953F" w14:textId="77777777" w:rsidR="00982D8C" w:rsidRPr="00C47DE0" w:rsidRDefault="00982D8C" w:rsidP="002D203F">
            <w:pPr>
              <w:pStyle w:val="ad"/>
              <w:jc w:val="both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Катализатор на основе алюмосиликата/оксида алюминия ванадиевый отработанный (44100701493)</w:t>
            </w:r>
          </w:p>
        </w:tc>
        <w:tc>
          <w:tcPr>
            <w:tcW w:w="3260" w:type="dxa"/>
            <w:shd w:val="clear" w:color="auto" w:fill="auto"/>
          </w:tcPr>
          <w:p w14:paraId="262B6762" w14:textId="77777777" w:rsidR="00982D8C" w:rsidRPr="00C47DE0" w:rsidRDefault="00982D8C" w:rsidP="002D203F">
            <w:pPr>
              <w:pStyle w:val="ad"/>
              <w:jc w:val="center"/>
              <w:rPr>
                <w:b w:val="0"/>
                <w:sz w:val="20"/>
              </w:rPr>
            </w:pPr>
            <w:r w:rsidRPr="00C47DE0">
              <w:rPr>
                <w:b w:val="0"/>
                <w:sz w:val="20"/>
              </w:rPr>
              <w:t>Катализатор VК-59, СВД, СВНТ,</w:t>
            </w:r>
          </w:p>
          <w:p w14:paraId="6A29D7BE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b w:val="0"/>
                <w:sz w:val="20"/>
              </w:rPr>
              <w:t>Катализатор VK-WSA.</w:t>
            </w:r>
          </w:p>
        </w:tc>
        <w:tc>
          <w:tcPr>
            <w:tcW w:w="709" w:type="dxa"/>
            <w:shd w:val="clear" w:color="auto" w:fill="auto"/>
          </w:tcPr>
          <w:p w14:paraId="62467641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14:paraId="44337A79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70</w:t>
            </w:r>
          </w:p>
        </w:tc>
        <w:tc>
          <w:tcPr>
            <w:tcW w:w="708" w:type="dxa"/>
            <w:shd w:val="clear" w:color="auto" w:fill="auto"/>
          </w:tcPr>
          <w:p w14:paraId="05EE4C27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  <w:r w:rsidRPr="00C47DE0">
              <w:rPr>
                <w:sz w:val="20"/>
              </w:rPr>
              <w:t>70</w:t>
            </w:r>
          </w:p>
        </w:tc>
        <w:tc>
          <w:tcPr>
            <w:tcW w:w="6028" w:type="dxa"/>
            <w:shd w:val="clear" w:color="auto" w:fill="auto"/>
          </w:tcPr>
          <w:p w14:paraId="21EC1FA1" w14:textId="77777777" w:rsidR="00982D8C" w:rsidRPr="00C47DE0" w:rsidRDefault="00982D8C" w:rsidP="002D203F">
            <w:pPr>
              <w:pStyle w:val="ad"/>
              <w:jc w:val="center"/>
              <w:rPr>
                <w:sz w:val="20"/>
              </w:rPr>
            </w:pPr>
          </w:p>
        </w:tc>
      </w:tr>
    </w:tbl>
    <w:p w14:paraId="2C319B43" w14:textId="571C61F1" w:rsidR="00C47DE0" w:rsidRDefault="00C47DE0" w:rsidP="006301D7">
      <w:pPr>
        <w:rPr>
          <w:sz w:val="18"/>
          <w:szCs w:val="1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C47DE0" w:rsidRPr="00C42CB2" w14:paraId="73A29CD5" w14:textId="77777777" w:rsidTr="00DE7E28">
        <w:trPr>
          <w:trHeight w:val="58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CC085" w14:textId="77777777" w:rsidR="00C47DE0" w:rsidRPr="00C42CB2" w:rsidRDefault="00C47DE0" w:rsidP="00DE7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679496" w14:textId="77777777" w:rsidR="00C47DE0" w:rsidRPr="00A54645" w:rsidRDefault="00C47DE0" w:rsidP="00C47DE0">
      <w:pPr>
        <w:tabs>
          <w:tab w:val="left" w:pos="3560"/>
        </w:tabs>
        <w:rPr>
          <w:sz w:val="18"/>
          <w:szCs w:val="18"/>
        </w:rPr>
      </w:pPr>
    </w:p>
    <w:p w14:paraId="7647678C" w14:textId="0569AF0E" w:rsidR="00C47DE0" w:rsidRDefault="00C47DE0" w:rsidP="00C47DE0">
      <w:pPr>
        <w:tabs>
          <w:tab w:val="left" w:pos="3288"/>
        </w:tabs>
        <w:rPr>
          <w:sz w:val="18"/>
          <w:szCs w:val="18"/>
        </w:rPr>
      </w:pPr>
    </w:p>
    <w:p w14:paraId="6D406287" w14:textId="5A10B7CC" w:rsidR="00D33A98" w:rsidRPr="00C47DE0" w:rsidRDefault="00C47DE0" w:rsidP="00C47DE0">
      <w:pPr>
        <w:tabs>
          <w:tab w:val="left" w:pos="3288"/>
        </w:tabs>
        <w:rPr>
          <w:sz w:val="18"/>
          <w:szCs w:val="18"/>
        </w:rPr>
        <w:sectPr w:rsidR="00D33A98" w:rsidRPr="00C47DE0" w:rsidSect="00650940">
          <w:pgSz w:w="16840" w:h="11907" w:orient="landscape"/>
          <w:pgMar w:top="1418" w:right="1134" w:bottom="568" w:left="1134" w:header="720" w:footer="720" w:gutter="0"/>
          <w:cols w:space="721"/>
          <w:noEndnote/>
          <w:docGrid w:linePitch="299"/>
        </w:sectPr>
      </w:pPr>
      <w:r>
        <w:rPr>
          <w:sz w:val="18"/>
          <w:szCs w:val="18"/>
        </w:rPr>
        <w:tab/>
      </w:r>
    </w:p>
    <w:tbl>
      <w:tblPr>
        <w:tblpPr w:leftFromText="180" w:rightFromText="180" w:vertAnchor="page" w:horzAnchor="margin" w:tblpY="3284"/>
        <w:tblW w:w="0" w:type="auto"/>
        <w:tblLook w:val="04A0" w:firstRow="1" w:lastRow="0" w:firstColumn="1" w:lastColumn="0" w:noHBand="0" w:noVBand="1"/>
      </w:tblPr>
      <w:tblGrid>
        <w:gridCol w:w="1644"/>
        <w:gridCol w:w="1016"/>
        <w:gridCol w:w="1701"/>
        <w:gridCol w:w="173"/>
        <w:gridCol w:w="1811"/>
        <w:gridCol w:w="851"/>
        <w:gridCol w:w="2551"/>
      </w:tblGrid>
      <w:tr w:rsidR="00D33A98" w14:paraId="4ABD7BEA" w14:textId="77777777" w:rsidTr="00AA0258">
        <w:trPr>
          <w:trHeight w:val="711"/>
        </w:trPr>
        <w:tc>
          <w:tcPr>
            <w:tcW w:w="9747" w:type="dxa"/>
            <w:gridSpan w:val="7"/>
            <w:shd w:val="clear" w:color="auto" w:fill="auto"/>
            <w:vAlign w:val="center"/>
          </w:tcPr>
          <w:p w14:paraId="07971997" w14:textId="738C444D" w:rsidR="00D33A98" w:rsidRPr="00AA0258" w:rsidRDefault="0060215C" w:rsidP="00AA0258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32"/>
                <w:szCs w:val="32"/>
              </w:rPr>
            </w:pPr>
            <w:r w:rsidRPr="00AA0258">
              <w:rPr>
                <w:rFonts w:ascii="Times New Roman" w:hAnsi="Times New Roman"/>
                <w:b/>
                <w:color w:val="000000"/>
                <w:sz w:val="32"/>
                <w:szCs w:val="32"/>
                <w:shd w:val="clear" w:color="auto" w:fill="FFFFFF"/>
              </w:rPr>
              <w:lastRenderedPageBreak/>
              <w:t xml:space="preserve">Заявка на вывоз партии отходов </w:t>
            </w:r>
            <w:r w:rsidR="00785CB1" w:rsidRPr="00AA0258">
              <w:rPr>
                <w:rFonts w:ascii="Times New Roman" w:hAnsi="Times New Roman"/>
                <w:b/>
                <w:color w:val="000000"/>
                <w:sz w:val="32"/>
                <w:szCs w:val="32"/>
                <w:shd w:val="clear" w:color="auto" w:fill="FFFFFF"/>
              </w:rPr>
              <w:t>катализаторов</w:t>
            </w:r>
          </w:p>
        </w:tc>
      </w:tr>
      <w:tr w:rsidR="00D33A98" w14:paraId="4527648C" w14:textId="77777777" w:rsidTr="00AA0258">
        <w:tc>
          <w:tcPr>
            <w:tcW w:w="9747" w:type="dxa"/>
            <w:gridSpan w:val="7"/>
            <w:shd w:val="clear" w:color="auto" w:fill="auto"/>
          </w:tcPr>
          <w:p w14:paraId="6247937A" w14:textId="67B61BFA" w:rsidR="00D33A98" w:rsidRPr="00AA0258" w:rsidRDefault="00D33A98" w:rsidP="00AA0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 xml:space="preserve">ОАО «Славнефть-ЯНОС» от «____» </w:t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EF1967E" w14:textId="77777777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AA9161" w14:textId="77777777" w:rsidTr="00AA0258">
        <w:tc>
          <w:tcPr>
            <w:tcW w:w="2660" w:type="dxa"/>
            <w:gridSpan w:val="2"/>
            <w:shd w:val="clear" w:color="auto" w:fill="auto"/>
            <w:vAlign w:val="bottom"/>
          </w:tcPr>
          <w:p w14:paraId="1349239B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 вывоз с территории: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A87DB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14:paraId="6C589DA6" w14:textId="77777777" w:rsidTr="00AA0258">
        <w:tc>
          <w:tcPr>
            <w:tcW w:w="2660" w:type="dxa"/>
            <w:gridSpan w:val="2"/>
            <w:shd w:val="clear" w:color="auto" w:fill="auto"/>
            <w:vAlign w:val="bottom"/>
          </w:tcPr>
          <w:p w14:paraId="4398389D" w14:textId="48A3B089" w:rsidR="0060215C" w:rsidRPr="00AA0258" w:rsidRDefault="0060215C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 xml:space="preserve">отходов катализаторов 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2B12A" w14:textId="77777777" w:rsidR="0060215C" w:rsidRPr="00AA0258" w:rsidRDefault="0060215C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76A9B1" w14:textId="6CDA288E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58" w14:paraId="09EC1F88" w14:textId="77777777" w:rsidTr="00AA0258">
        <w:tc>
          <w:tcPr>
            <w:tcW w:w="1644" w:type="dxa"/>
            <w:shd w:val="clear" w:color="auto" w:fill="auto"/>
            <w:vAlign w:val="bottom"/>
          </w:tcPr>
          <w:p w14:paraId="77917BD7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в количестве:</w:t>
            </w:r>
          </w:p>
        </w:tc>
        <w:tc>
          <w:tcPr>
            <w:tcW w:w="555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37B64" w14:textId="77777777" w:rsidR="00D33A98" w:rsidRPr="00AA0258" w:rsidRDefault="00D33A98" w:rsidP="00AA02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2FBDDE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14:paraId="3193B0A3" w14:textId="253A3F5D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тонн (бочек</w:t>
            </w:r>
            <w:r w:rsidR="0060215C" w:rsidRPr="00AA0258">
              <w:rPr>
                <w:rFonts w:ascii="Times New Roman" w:hAnsi="Times New Roman"/>
                <w:sz w:val="24"/>
                <w:szCs w:val="24"/>
              </w:rPr>
              <w:t>, мешков</w:t>
            </w:r>
            <w:r w:rsidRPr="00AA025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785CB1" w14:paraId="04900455" w14:textId="77777777" w:rsidTr="00AA0258">
        <w:tc>
          <w:tcPr>
            <w:tcW w:w="4361" w:type="dxa"/>
            <w:gridSpan w:val="3"/>
            <w:shd w:val="clear" w:color="auto" w:fill="auto"/>
            <w:vAlign w:val="bottom"/>
          </w:tcPr>
          <w:p w14:paraId="561AC8DF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14:paraId="4D0F7B37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Партию отходов вывезти с территории </w:t>
            </w:r>
          </w:p>
          <w:p w14:paraId="670A6A4E" w14:textId="65F6BEBA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>ОАО «Славнефть-ЯНОС» в срок до: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229F3" w14:textId="365E9F1A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D33A98" w14:paraId="0FBCDF35" w14:textId="77777777" w:rsidTr="00AA0258">
        <w:tc>
          <w:tcPr>
            <w:tcW w:w="9747" w:type="dxa"/>
            <w:gridSpan w:val="7"/>
            <w:shd w:val="clear" w:color="auto" w:fill="auto"/>
            <w:vAlign w:val="bottom"/>
          </w:tcPr>
          <w:p w14:paraId="5C98F8C3" w14:textId="77777777" w:rsidR="00785CB1" w:rsidRPr="00AA0258" w:rsidRDefault="00785CB1" w:rsidP="00AA0258">
            <w:pPr>
              <w:rPr>
                <w:rFonts w:ascii="Times New Roman" w:hAnsi="Times New Roman"/>
                <w:sz w:val="24"/>
                <w:szCs w:val="20"/>
              </w:rPr>
            </w:pPr>
          </w:p>
          <w:p w14:paraId="1C053B33" w14:textId="372116CC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Ответственным за погрузку </w:t>
            </w:r>
            <w:r w:rsidR="0060215C" w:rsidRPr="00AA0258">
              <w:rPr>
                <w:rFonts w:ascii="Times New Roman" w:hAnsi="Times New Roman"/>
                <w:sz w:val="24"/>
                <w:szCs w:val="20"/>
              </w:rPr>
              <w:t>на</w:t>
            </w:r>
            <w:r w:rsidRPr="00AA0258">
              <w:rPr>
                <w:rFonts w:ascii="Times New Roman" w:hAnsi="Times New Roman"/>
                <w:sz w:val="24"/>
                <w:szCs w:val="20"/>
              </w:rPr>
              <w:t xml:space="preserve"> территории цеха заявленных отходов назначен:</w:t>
            </w:r>
          </w:p>
        </w:tc>
      </w:tr>
      <w:tr w:rsidR="00D33A98" w14:paraId="5B72181D" w14:textId="77777777" w:rsidTr="00AA0258">
        <w:tc>
          <w:tcPr>
            <w:tcW w:w="97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F2458" w14:textId="77777777" w:rsidR="00D33A98" w:rsidRPr="00AA0258" w:rsidRDefault="00D33A98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F957B5" w14:textId="77777777" w:rsidTr="00AA0258">
        <w:tc>
          <w:tcPr>
            <w:tcW w:w="974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313E9B3" w14:textId="77777777" w:rsidR="00D33A98" w:rsidRPr="00AA0258" w:rsidRDefault="00D33A98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(ФИО должность, телефон)</w:t>
            </w:r>
          </w:p>
        </w:tc>
      </w:tr>
      <w:tr w:rsidR="0060215C" w14:paraId="57582A3B" w14:textId="77777777" w:rsidTr="00AA0258">
        <w:trPr>
          <w:trHeight w:val="800"/>
        </w:trPr>
        <w:tc>
          <w:tcPr>
            <w:tcW w:w="4534" w:type="dxa"/>
            <w:gridSpan w:val="4"/>
            <w:shd w:val="clear" w:color="auto" w:fill="auto"/>
            <w:vAlign w:val="bottom"/>
          </w:tcPr>
          <w:p w14:paraId="11A6B93C" w14:textId="1CB16DC0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Начальник ООП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CFDA6" w14:textId="77777777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215B9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:rsidRPr="00962094" w14:paraId="3C9D8B27" w14:textId="77777777" w:rsidTr="00AA0258">
        <w:trPr>
          <w:trHeight w:val="456"/>
        </w:trPr>
        <w:tc>
          <w:tcPr>
            <w:tcW w:w="4534" w:type="dxa"/>
            <w:gridSpan w:val="4"/>
            <w:shd w:val="clear" w:color="auto" w:fill="auto"/>
            <w:vAlign w:val="center"/>
          </w:tcPr>
          <w:p w14:paraId="6C58F2F8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11" w:type="dxa"/>
            <w:shd w:val="clear" w:color="auto" w:fill="auto"/>
          </w:tcPr>
          <w:p w14:paraId="2B6E169F" w14:textId="77777777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2F7F2AE6" w14:textId="537CF96E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Ф.И.О.</w:t>
            </w:r>
          </w:p>
        </w:tc>
      </w:tr>
    </w:tbl>
    <w:p w14:paraId="2E58A218" w14:textId="51CD6AB6" w:rsidR="00785CB1" w:rsidRPr="00AA63B2" w:rsidRDefault="00785CB1" w:rsidP="00785CB1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AA63B2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14:paraId="07313C21" w14:textId="2F072869" w:rsidR="00A54645" w:rsidRDefault="00785CB1" w:rsidP="00785CB1">
      <w:pPr>
        <w:rPr>
          <w:sz w:val="18"/>
          <w:szCs w:val="18"/>
        </w:rPr>
      </w:pP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  <w:t>к договору №</w:t>
      </w:r>
      <w:r w:rsidRPr="00AA63B2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AA63B2">
        <w:rPr>
          <w:rFonts w:ascii="Times New Roman" w:hAnsi="Times New Roman"/>
          <w:sz w:val="24"/>
          <w:szCs w:val="24"/>
        </w:rPr>
        <w:t xml:space="preserve">  от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</w:rPr>
        <w:t>.</w:t>
      </w:r>
    </w:p>
    <w:p w14:paraId="61B3C39E" w14:textId="77777777" w:rsidR="00A54645" w:rsidRPr="00A54645" w:rsidRDefault="00A54645" w:rsidP="00A54645">
      <w:pPr>
        <w:rPr>
          <w:sz w:val="18"/>
          <w:szCs w:val="18"/>
        </w:rPr>
      </w:pPr>
    </w:p>
    <w:p w14:paraId="516E2E91" w14:textId="77777777" w:rsidR="00A54645" w:rsidRPr="00A54645" w:rsidRDefault="00A54645" w:rsidP="00A54645">
      <w:pPr>
        <w:rPr>
          <w:sz w:val="18"/>
          <w:szCs w:val="18"/>
        </w:rPr>
      </w:pPr>
    </w:p>
    <w:p w14:paraId="345F61C3" w14:textId="77777777" w:rsidR="00A54645" w:rsidRPr="00A54645" w:rsidRDefault="00A54645" w:rsidP="00A54645">
      <w:pPr>
        <w:rPr>
          <w:sz w:val="18"/>
          <w:szCs w:val="18"/>
        </w:rPr>
      </w:pPr>
    </w:p>
    <w:p w14:paraId="1DC178BC" w14:textId="77777777" w:rsidR="00A54645" w:rsidRPr="00A54645" w:rsidRDefault="00A54645" w:rsidP="00A54645">
      <w:pPr>
        <w:rPr>
          <w:sz w:val="18"/>
          <w:szCs w:val="18"/>
        </w:rPr>
      </w:pPr>
    </w:p>
    <w:p w14:paraId="462F267F" w14:textId="77777777" w:rsidR="00A54645" w:rsidRPr="00A54645" w:rsidRDefault="00A54645" w:rsidP="00A54645">
      <w:pPr>
        <w:rPr>
          <w:sz w:val="18"/>
          <w:szCs w:val="18"/>
        </w:rPr>
      </w:pPr>
    </w:p>
    <w:p w14:paraId="74F51EDA" w14:textId="77777777" w:rsidR="00A54645" w:rsidRPr="00A54645" w:rsidRDefault="00A54645" w:rsidP="00A54645">
      <w:pPr>
        <w:rPr>
          <w:sz w:val="18"/>
          <w:szCs w:val="18"/>
        </w:rPr>
      </w:pPr>
    </w:p>
    <w:p w14:paraId="7CCB0300" w14:textId="77777777" w:rsidR="00C47DE0" w:rsidRDefault="00A54645" w:rsidP="00A54645">
      <w:pPr>
        <w:tabs>
          <w:tab w:val="left" w:pos="356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C47DE0" w:rsidRPr="00C42CB2" w14:paraId="77360E87" w14:textId="77777777" w:rsidTr="00DE7E28">
        <w:trPr>
          <w:trHeight w:val="58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F1C86" w14:textId="77777777" w:rsidR="00C47DE0" w:rsidRPr="00C42CB2" w:rsidRDefault="00C47DE0" w:rsidP="00DE7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FD846AE" w14:textId="77777777" w:rsidR="00C47DE0" w:rsidRPr="00A54645" w:rsidRDefault="00C47DE0" w:rsidP="00C47DE0">
      <w:pPr>
        <w:tabs>
          <w:tab w:val="left" w:pos="3560"/>
        </w:tabs>
        <w:rPr>
          <w:sz w:val="18"/>
          <w:szCs w:val="18"/>
        </w:rPr>
      </w:pPr>
    </w:p>
    <w:p w14:paraId="1B260B07" w14:textId="39EE0F3A" w:rsidR="00A54645" w:rsidRDefault="00A54645" w:rsidP="00A54645">
      <w:pPr>
        <w:tabs>
          <w:tab w:val="left" w:pos="3560"/>
        </w:tabs>
        <w:rPr>
          <w:sz w:val="18"/>
          <w:szCs w:val="18"/>
        </w:rPr>
        <w:sectPr w:rsidR="00A54645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4"/>
        <w:gridCol w:w="2588"/>
        <w:gridCol w:w="560"/>
        <w:gridCol w:w="1036"/>
        <w:gridCol w:w="3403"/>
        <w:gridCol w:w="756"/>
        <w:gridCol w:w="756"/>
        <w:gridCol w:w="756"/>
      </w:tblGrid>
      <w:tr w:rsidR="00A54645" w:rsidRPr="00A54645" w14:paraId="4CFD93E2" w14:textId="77777777" w:rsidTr="00C42CB2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8936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AE008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16D0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12C8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998D" w14:textId="52E59C30" w:rsidR="00A54645" w:rsidRPr="00C42CB2" w:rsidRDefault="00A54645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C42CB2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A54645" w:rsidRPr="00A54645" w14:paraId="531561AF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F20E4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D91DC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1864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8439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80C" w14:textId="31463CFA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 №___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54645" w:rsidRPr="00A54645" w14:paraId="530281D6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61CB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1A62D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E8E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0C7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19CA1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645" w:rsidRPr="00A54645" w14:paraId="222F9E15" w14:textId="77777777" w:rsidTr="00C42CB2">
        <w:trPr>
          <w:trHeight w:val="600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065D7" w14:textId="77777777" w:rsidR="00A54645" w:rsidRPr="00A54645" w:rsidRDefault="00A54645" w:rsidP="00A5464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4645">
              <w:rPr>
                <w:rFonts w:ascii="Arial" w:hAnsi="Arial" w:cs="Arial"/>
                <w:b/>
                <w:bCs/>
                <w:sz w:val="24"/>
                <w:szCs w:val="24"/>
              </w:rPr>
              <w:t>ШКАЛА ШТРАФНЫХ САНКЦИЙ В ОБЛАСТИ ПБ, ОТ и ОС</w:t>
            </w:r>
          </w:p>
        </w:tc>
      </w:tr>
      <w:tr w:rsidR="00A54645" w:rsidRPr="00E6352F" w14:paraId="45D7B4EC" w14:textId="77777777" w:rsidTr="00C42CB2">
        <w:trPr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0E3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№ п.п.</w:t>
            </w:r>
          </w:p>
        </w:tc>
        <w:tc>
          <w:tcPr>
            <w:tcW w:w="75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2E73E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702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Цена договора с учетом НДС, тыс. руб.</w:t>
            </w:r>
          </w:p>
        </w:tc>
      </w:tr>
      <w:tr w:rsidR="00E6352F" w:rsidRPr="00E6352F" w14:paraId="36AEA5D9" w14:textId="77777777" w:rsidTr="00C42CB2">
        <w:trPr>
          <w:trHeight w:val="60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4A323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337B04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01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≤10 000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A1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10 000÷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50 000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8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&gt;50 000</w:t>
            </w:r>
          </w:p>
        </w:tc>
      </w:tr>
      <w:tr w:rsidR="00A54645" w:rsidRPr="00E6352F" w14:paraId="1855EC65" w14:textId="77777777" w:rsidTr="00C42CB2">
        <w:trPr>
          <w:trHeight w:val="675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D5091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A8C99B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0D9C" w14:textId="5ACC9B3C" w:rsidR="00A54645" w:rsidRPr="00C42CB2" w:rsidRDefault="00A54645" w:rsidP="00E63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Сумма штрафа, взыскиваемого с Подрядчика за каждое выявленное нарушение (тыс. руб.)</w:t>
            </w:r>
          </w:p>
        </w:tc>
      </w:tr>
    </w:tbl>
    <w:p w14:paraId="0CB2023E" w14:textId="77777777" w:rsidR="00E6352F" w:rsidRPr="00E6352F" w:rsidRDefault="00E6352F" w:rsidP="00E6352F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7587"/>
        <w:gridCol w:w="742"/>
        <w:gridCol w:w="770"/>
        <w:gridCol w:w="756"/>
      </w:tblGrid>
      <w:tr w:rsidR="00E6352F" w:rsidRPr="00C42CB2" w14:paraId="1C6DF15E" w14:textId="77777777" w:rsidTr="00C42CB2">
        <w:trPr>
          <w:trHeight w:val="315"/>
        </w:trPr>
        <w:tc>
          <w:tcPr>
            <w:tcW w:w="494" w:type="dxa"/>
            <w:shd w:val="clear" w:color="auto" w:fill="auto"/>
            <w:vAlign w:val="center"/>
            <w:hideMark/>
          </w:tcPr>
          <w:p w14:paraId="335AA68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7B42A1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091E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7A9E5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BD9C52B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6352F" w:rsidRPr="00C42CB2" w14:paraId="7B6560AC" w14:textId="77777777" w:rsidTr="00C42CB2">
        <w:trPr>
          <w:trHeight w:val="350"/>
        </w:trPr>
        <w:tc>
          <w:tcPr>
            <w:tcW w:w="494" w:type="dxa"/>
            <w:shd w:val="clear" w:color="auto" w:fill="auto"/>
            <w:vAlign w:val="center"/>
            <w:hideMark/>
          </w:tcPr>
          <w:p w14:paraId="40D1689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CA6EAC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A88F64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35C1D6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E04FE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66A59C44" w14:textId="77777777" w:rsidTr="00C42CB2">
        <w:trPr>
          <w:trHeight w:val="349"/>
        </w:trPr>
        <w:tc>
          <w:tcPr>
            <w:tcW w:w="494" w:type="dxa"/>
            <w:shd w:val="clear" w:color="auto" w:fill="auto"/>
            <w:vAlign w:val="center"/>
            <w:hideMark/>
          </w:tcPr>
          <w:p w14:paraId="7B3AA2F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389C62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27838E7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CFD9C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6FDE0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2B72CED7" w14:textId="77777777" w:rsidTr="00C42CB2">
        <w:trPr>
          <w:trHeight w:val="511"/>
        </w:trPr>
        <w:tc>
          <w:tcPr>
            <w:tcW w:w="494" w:type="dxa"/>
            <w:shd w:val="clear" w:color="auto" w:fill="auto"/>
            <w:vAlign w:val="center"/>
            <w:hideMark/>
          </w:tcPr>
          <w:p w14:paraId="7A68C1D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FE1D0A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50DF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36C92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748B5C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</w:tr>
      <w:tr w:rsidR="00E6352F" w:rsidRPr="00C42CB2" w14:paraId="22546A2F" w14:textId="77777777" w:rsidTr="00C42CB2">
        <w:trPr>
          <w:trHeight w:val="223"/>
        </w:trPr>
        <w:tc>
          <w:tcPr>
            <w:tcW w:w="494" w:type="dxa"/>
            <w:shd w:val="clear" w:color="auto" w:fill="auto"/>
            <w:vAlign w:val="center"/>
            <w:hideMark/>
          </w:tcPr>
          <w:p w14:paraId="6E75DA6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A47B7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C6A75B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B33FE7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B72D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05B53D62" w14:textId="77777777" w:rsidTr="00C42CB2">
        <w:trPr>
          <w:trHeight w:val="248"/>
        </w:trPr>
        <w:tc>
          <w:tcPr>
            <w:tcW w:w="494" w:type="dxa"/>
            <w:shd w:val="clear" w:color="auto" w:fill="auto"/>
            <w:vAlign w:val="center"/>
            <w:hideMark/>
          </w:tcPr>
          <w:p w14:paraId="1B7A4A4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D80E21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46E1A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EF660B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CE91AC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1F759A0D" w14:textId="77777777" w:rsidTr="00C42CB2">
        <w:trPr>
          <w:trHeight w:val="481"/>
        </w:trPr>
        <w:tc>
          <w:tcPr>
            <w:tcW w:w="494" w:type="dxa"/>
            <w:shd w:val="clear" w:color="auto" w:fill="auto"/>
            <w:vAlign w:val="center"/>
            <w:hideMark/>
          </w:tcPr>
          <w:p w14:paraId="15007A1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58CBF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F9606D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990675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3D8CE7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6C42274" w14:textId="77777777" w:rsidTr="00C42CB2">
        <w:trPr>
          <w:trHeight w:val="409"/>
        </w:trPr>
        <w:tc>
          <w:tcPr>
            <w:tcW w:w="494" w:type="dxa"/>
            <w:shd w:val="clear" w:color="auto" w:fill="auto"/>
            <w:vAlign w:val="center"/>
            <w:hideMark/>
          </w:tcPr>
          <w:p w14:paraId="7DA3B0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BCA236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4BC9D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2FE9F9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3CF6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F81A206" w14:textId="77777777" w:rsidTr="00C42CB2">
        <w:trPr>
          <w:trHeight w:val="179"/>
        </w:trPr>
        <w:tc>
          <w:tcPr>
            <w:tcW w:w="494" w:type="dxa"/>
            <w:shd w:val="clear" w:color="auto" w:fill="auto"/>
            <w:vAlign w:val="center"/>
            <w:hideMark/>
          </w:tcPr>
          <w:p w14:paraId="3D6A9FD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E83FEC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8D2378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3A89C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567FCA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30A36E0" w14:textId="77777777" w:rsidTr="00C42CB2">
        <w:trPr>
          <w:trHeight w:val="333"/>
        </w:trPr>
        <w:tc>
          <w:tcPr>
            <w:tcW w:w="494" w:type="dxa"/>
            <w:shd w:val="clear" w:color="auto" w:fill="auto"/>
            <w:vAlign w:val="center"/>
            <w:hideMark/>
          </w:tcPr>
          <w:p w14:paraId="2B31B226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C8C19EC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B3C7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0DB70E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8644C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</w:tr>
      <w:tr w:rsidR="00E6352F" w:rsidRPr="00C42CB2" w14:paraId="263E48E4" w14:textId="77777777" w:rsidTr="00C42CB2">
        <w:trPr>
          <w:trHeight w:val="142"/>
        </w:trPr>
        <w:tc>
          <w:tcPr>
            <w:tcW w:w="494" w:type="dxa"/>
            <w:shd w:val="clear" w:color="auto" w:fill="auto"/>
            <w:vAlign w:val="center"/>
            <w:hideMark/>
          </w:tcPr>
          <w:p w14:paraId="49E81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67D87C1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1CFB4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DE0E83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38CDD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3AEF016E" w14:textId="77777777" w:rsidTr="00C42CB2">
        <w:trPr>
          <w:trHeight w:val="531"/>
        </w:trPr>
        <w:tc>
          <w:tcPr>
            <w:tcW w:w="494" w:type="dxa"/>
            <w:shd w:val="clear" w:color="auto" w:fill="auto"/>
            <w:vAlign w:val="center"/>
            <w:hideMark/>
          </w:tcPr>
          <w:p w14:paraId="3E7F0F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B8BDFB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012345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56EC4A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457BD6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E6352F" w:rsidRPr="00C42CB2" w14:paraId="36CBCD02" w14:textId="77777777" w:rsidTr="00C42CB2">
        <w:trPr>
          <w:trHeight w:val="428"/>
        </w:trPr>
        <w:tc>
          <w:tcPr>
            <w:tcW w:w="494" w:type="dxa"/>
            <w:shd w:val="clear" w:color="auto" w:fill="auto"/>
            <w:vAlign w:val="center"/>
            <w:hideMark/>
          </w:tcPr>
          <w:p w14:paraId="7E16995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404E0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A16A62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1F11C6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9DB8D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ED7AB0F" w14:textId="77777777" w:rsidTr="00C42CB2">
        <w:trPr>
          <w:trHeight w:val="424"/>
        </w:trPr>
        <w:tc>
          <w:tcPr>
            <w:tcW w:w="494" w:type="dxa"/>
            <w:shd w:val="clear" w:color="auto" w:fill="auto"/>
            <w:vAlign w:val="center"/>
            <w:hideMark/>
          </w:tcPr>
          <w:p w14:paraId="4384887D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74F72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83B7C6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D2022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4EACD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5311DC5" w14:textId="77777777" w:rsidTr="00C42CB2">
        <w:trPr>
          <w:trHeight w:val="291"/>
        </w:trPr>
        <w:tc>
          <w:tcPr>
            <w:tcW w:w="494" w:type="dxa"/>
            <w:shd w:val="clear" w:color="auto" w:fill="auto"/>
            <w:vAlign w:val="center"/>
            <w:hideMark/>
          </w:tcPr>
          <w:p w14:paraId="62CA3DF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3B8B6C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049B08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6065E5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D5E49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6352F" w:rsidRPr="00C42CB2" w14:paraId="7DCC5129" w14:textId="77777777" w:rsidTr="00C42CB2">
        <w:trPr>
          <w:trHeight w:val="1459"/>
        </w:trPr>
        <w:tc>
          <w:tcPr>
            <w:tcW w:w="494" w:type="dxa"/>
            <w:shd w:val="clear" w:color="auto" w:fill="auto"/>
            <w:vAlign w:val="center"/>
            <w:hideMark/>
          </w:tcPr>
          <w:p w14:paraId="284FF6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EA1B7C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D14808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6935AB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E0CD82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C7D7D96" w14:textId="77777777" w:rsidTr="00C42CB2">
        <w:trPr>
          <w:trHeight w:val="877"/>
        </w:trPr>
        <w:tc>
          <w:tcPr>
            <w:tcW w:w="494" w:type="dxa"/>
            <w:shd w:val="clear" w:color="auto" w:fill="auto"/>
            <w:vAlign w:val="center"/>
            <w:hideMark/>
          </w:tcPr>
          <w:p w14:paraId="225296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56DD2C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13D3C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54A748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661D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725B9B22" w14:textId="77777777" w:rsidTr="00C42CB2">
        <w:trPr>
          <w:trHeight w:val="3263"/>
        </w:trPr>
        <w:tc>
          <w:tcPr>
            <w:tcW w:w="494" w:type="dxa"/>
            <w:shd w:val="clear" w:color="auto" w:fill="auto"/>
            <w:vAlign w:val="center"/>
            <w:hideMark/>
          </w:tcPr>
          <w:p w14:paraId="7547D30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F78D21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со следующими нарушениями: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921C9D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0497A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DF9C73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62A6504E" w14:textId="77777777" w:rsidTr="00C42CB2">
        <w:trPr>
          <w:trHeight w:val="950"/>
        </w:trPr>
        <w:tc>
          <w:tcPr>
            <w:tcW w:w="494" w:type="dxa"/>
            <w:shd w:val="clear" w:color="auto" w:fill="auto"/>
            <w:vAlign w:val="center"/>
            <w:hideMark/>
          </w:tcPr>
          <w:p w14:paraId="3F5B5CC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F0296F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16600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1407E1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23126B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6352F" w:rsidRPr="00C42CB2" w14:paraId="019B531B" w14:textId="77777777" w:rsidTr="00C42CB2">
        <w:trPr>
          <w:trHeight w:val="144"/>
        </w:trPr>
        <w:tc>
          <w:tcPr>
            <w:tcW w:w="494" w:type="dxa"/>
            <w:shd w:val="clear" w:color="auto" w:fill="auto"/>
            <w:vAlign w:val="center"/>
            <w:hideMark/>
          </w:tcPr>
          <w:p w14:paraId="2163B1D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8AAD928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D5988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EDC668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857210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3913F223" w14:textId="77777777" w:rsidTr="00C42CB2">
        <w:trPr>
          <w:trHeight w:val="744"/>
        </w:trPr>
        <w:tc>
          <w:tcPr>
            <w:tcW w:w="494" w:type="dxa"/>
            <w:shd w:val="clear" w:color="auto" w:fill="auto"/>
            <w:vAlign w:val="center"/>
            <w:hideMark/>
          </w:tcPr>
          <w:p w14:paraId="3ECFD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68929CD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715664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B02871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B05658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E6352F" w:rsidRPr="00C42CB2" w14:paraId="52FDA6B1" w14:textId="77777777" w:rsidTr="00C42CB2">
        <w:trPr>
          <w:trHeight w:val="150"/>
        </w:trPr>
        <w:tc>
          <w:tcPr>
            <w:tcW w:w="494" w:type="dxa"/>
            <w:shd w:val="clear" w:color="auto" w:fill="auto"/>
            <w:vAlign w:val="center"/>
            <w:hideMark/>
          </w:tcPr>
          <w:p w14:paraId="4D3CEE3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58CD64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064BF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79E51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A689B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</w:tr>
      <w:tr w:rsidR="00E6352F" w:rsidRPr="00C42CB2" w14:paraId="3792B3D1" w14:textId="77777777" w:rsidTr="00C42CB2">
        <w:trPr>
          <w:trHeight w:val="549"/>
        </w:trPr>
        <w:tc>
          <w:tcPr>
            <w:tcW w:w="494" w:type="dxa"/>
            <w:shd w:val="clear" w:color="auto" w:fill="auto"/>
            <w:vAlign w:val="center"/>
            <w:hideMark/>
          </w:tcPr>
          <w:p w14:paraId="67F0A82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66F771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4D38C3E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5BFB21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61FA89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4FE586FC" w14:textId="77777777" w:rsidTr="00C42CB2">
        <w:trPr>
          <w:trHeight w:val="233"/>
        </w:trPr>
        <w:tc>
          <w:tcPr>
            <w:tcW w:w="494" w:type="dxa"/>
            <w:shd w:val="clear" w:color="auto" w:fill="auto"/>
            <w:vAlign w:val="center"/>
            <w:hideMark/>
          </w:tcPr>
          <w:p w14:paraId="12093D8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78B484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55FAD0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27D76A0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23CC1D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5751335D" w14:textId="77777777" w:rsidTr="00C42CB2">
        <w:trPr>
          <w:trHeight w:val="266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7853A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D186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E5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CF82D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DB3A1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0B139C66" w14:textId="77777777" w:rsidTr="00C42CB2">
        <w:trPr>
          <w:trHeight w:val="471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C65E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E371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3737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90C8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644E1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6352F" w:rsidRPr="00C42CB2" w14:paraId="6412D409" w14:textId="77777777" w:rsidTr="00C42CB2">
        <w:trPr>
          <w:trHeight w:val="285"/>
        </w:trPr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5FFA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EA31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3338C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D504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EC7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352F" w:rsidRPr="00C42CB2" w14:paraId="39B306BB" w14:textId="77777777" w:rsidTr="00C42CB2">
        <w:trPr>
          <w:trHeight w:val="27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3F4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150C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93F1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F5540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43C7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645" w:rsidRPr="00C42CB2" w14:paraId="7A43F751" w14:textId="77777777" w:rsidTr="00C42CB2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5FAD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Примечания:</w:t>
            </w:r>
          </w:p>
        </w:tc>
      </w:tr>
      <w:tr w:rsidR="00A54645" w:rsidRPr="00C42CB2" w14:paraId="2524ED2B" w14:textId="77777777" w:rsidTr="00C42CB2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3E50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54645" w:rsidRPr="00C42CB2" w14:paraId="0D67FDFC" w14:textId="77777777" w:rsidTr="00C42CB2">
        <w:trPr>
          <w:trHeight w:val="35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B5EF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A54645" w:rsidRPr="00C42CB2" w14:paraId="0881831B" w14:textId="77777777" w:rsidTr="00C42CB2">
        <w:trPr>
          <w:trHeight w:val="182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598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54645" w:rsidRPr="00C42CB2" w14:paraId="76D98A13" w14:textId="77777777" w:rsidTr="00C42CB2">
        <w:trPr>
          <w:trHeight w:val="228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F6318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A54645" w:rsidRPr="00C42CB2" w14:paraId="298A65A5" w14:textId="77777777" w:rsidTr="00C42CB2">
        <w:trPr>
          <w:trHeight w:val="31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EC9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A54645" w:rsidRPr="00C42CB2" w14:paraId="30EBDDAF" w14:textId="77777777" w:rsidTr="00C42CB2">
        <w:trPr>
          <w:trHeight w:val="2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A4528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645" w:rsidRPr="00C42CB2" w14:paraId="30526486" w14:textId="77777777" w:rsidTr="00C42CB2">
        <w:trPr>
          <w:trHeight w:val="5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475B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E6DD649" w14:textId="195CE0BA" w:rsidR="00A54645" w:rsidRPr="00A54645" w:rsidRDefault="00A54645" w:rsidP="00A54645">
      <w:pPr>
        <w:tabs>
          <w:tab w:val="left" w:pos="3560"/>
        </w:tabs>
        <w:rPr>
          <w:sz w:val="18"/>
          <w:szCs w:val="18"/>
        </w:rPr>
      </w:pPr>
    </w:p>
    <w:p w14:paraId="7120F5B7" w14:textId="77777777" w:rsidR="00A54645" w:rsidRPr="00A54645" w:rsidRDefault="00A54645" w:rsidP="00A54645">
      <w:pPr>
        <w:rPr>
          <w:sz w:val="18"/>
          <w:szCs w:val="18"/>
        </w:rPr>
      </w:pPr>
    </w:p>
    <w:p w14:paraId="6B9CC486" w14:textId="77777777" w:rsidR="00A54645" w:rsidRPr="00A54645" w:rsidRDefault="00A54645" w:rsidP="00A54645">
      <w:pPr>
        <w:rPr>
          <w:sz w:val="18"/>
          <w:szCs w:val="18"/>
        </w:rPr>
      </w:pPr>
    </w:p>
    <w:p w14:paraId="52D89BBF" w14:textId="77777777" w:rsidR="00A54645" w:rsidRPr="00A54645" w:rsidRDefault="00A54645" w:rsidP="00A54645">
      <w:pPr>
        <w:rPr>
          <w:sz w:val="18"/>
          <w:szCs w:val="18"/>
        </w:rPr>
      </w:pPr>
    </w:p>
    <w:p w14:paraId="3D3E2380" w14:textId="77777777" w:rsidR="00A54645" w:rsidRPr="00A54645" w:rsidRDefault="00A54645" w:rsidP="00A54645">
      <w:pPr>
        <w:rPr>
          <w:sz w:val="18"/>
          <w:szCs w:val="18"/>
        </w:rPr>
      </w:pPr>
    </w:p>
    <w:p w14:paraId="732F53DB" w14:textId="77777777" w:rsidR="00A54645" w:rsidRPr="00A54645" w:rsidRDefault="00A54645" w:rsidP="00A54645">
      <w:pPr>
        <w:rPr>
          <w:sz w:val="18"/>
          <w:szCs w:val="18"/>
        </w:rPr>
      </w:pPr>
    </w:p>
    <w:p w14:paraId="48913FEC" w14:textId="77777777" w:rsidR="00C42CB2" w:rsidRDefault="00C42CB2" w:rsidP="00A54645">
      <w:pPr>
        <w:rPr>
          <w:sz w:val="18"/>
          <w:szCs w:val="18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5CE22E1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2B5C" w14:textId="38930E23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2D65C5E4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98CC" w14:textId="77777777" w:rsidR="00C42CB2" w:rsidRPr="00C42CB2" w:rsidRDefault="00C42CB2" w:rsidP="00C42C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40A6160B" w14:textId="7C923332" w:rsidR="00C42CB2" w:rsidRDefault="00C42CB2" w:rsidP="00A54645">
      <w:pPr>
        <w:rPr>
          <w:sz w:val="18"/>
          <w:szCs w:val="18"/>
        </w:rPr>
      </w:pPr>
    </w:p>
    <w:p w14:paraId="4CEC80F2" w14:textId="77777777" w:rsidR="00C42CB2" w:rsidRPr="00C42CB2" w:rsidRDefault="00C42CB2" w:rsidP="00C42CB2">
      <w:pPr>
        <w:rPr>
          <w:sz w:val="18"/>
          <w:szCs w:val="18"/>
        </w:rPr>
      </w:pPr>
    </w:p>
    <w:p w14:paraId="46298AAA" w14:textId="77777777" w:rsidR="00C42CB2" w:rsidRPr="00C42CB2" w:rsidRDefault="00C42CB2" w:rsidP="00C42CB2">
      <w:pPr>
        <w:rPr>
          <w:sz w:val="18"/>
          <w:szCs w:val="18"/>
        </w:rPr>
      </w:pPr>
    </w:p>
    <w:p w14:paraId="6117B249" w14:textId="77777777" w:rsidR="00C42CB2" w:rsidRPr="00C42CB2" w:rsidRDefault="00C42CB2" w:rsidP="00C42CB2">
      <w:pPr>
        <w:rPr>
          <w:sz w:val="18"/>
          <w:szCs w:val="18"/>
        </w:rPr>
      </w:pPr>
    </w:p>
    <w:p w14:paraId="04F8E57E" w14:textId="77777777" w:rsidR="00C42CB2" w:rsidRPr="00C42CB2" w:rsidRDefault="00C42CB2" w:rsidP="00C42CB2">
      <w:pPr>
        <w:rPr>
          <w:sz w:val="18"/>
          <w:szCs w:val="18"/>
        </w:rPr>
      </w:pPr>
    </w:p>
    <w:p w14:paraId="0FC3073E" w14:textId="424FAC62" w:rsidR="00C42CB2" w:rsidRPr="00A26F7D" w:rsidRDefault="00A26F7D" w:rsidP="00A26F7D">
      <w:pPr>
        <w:jc w:val="center"/>
        <w:rPr>
          <w:color w:val="C00000"/>
          <w:sz w:val="28"/>
          <w:szCs w:val="28"/>
        </w:rPr>
      </w:pPr>
      <w:r w:rsidRPr="00A26F7D">
        <w:rPr>
          <w:color w:val="C00000"/>
          <w:sz w:val="28"/>
          <w:szCs w:val="28"/>
        </w:rPr>
        <w:t>Здесь будет</w:t>
      </w:r>
    </w:p>
    <w:p w14:paraId="26000AAE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  <w:r w:rsidRPr="00C42CB2">
        <w:rPr>
          <w:rFonts w:ascii="Times New Roman" w:hAnsi="Times New Roman"/>
          <w:sz w:val="56"/>
          <w:szCs w:val="56"/>
        </w:rPr>
        <w:t>ЛИЦЕНЗИЯ ПОДРЯДЧИКА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0E07EE3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6F47" w14:textId="09131FB6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188258E2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1570" w14:textId="77777777" w:rsidR="00C42CB2" w:rsidRPr="00C42CB2" w:rsidRDefault="00C42CB2" w:rsidP="00DE7E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278C698C" w14:textId="7EDE0202" w:rsidR="006301D7" w:rsidRDefault="006301D7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3DB44F07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7EE20499" w14:textId="77777777" w:rsidR="00A0555C" w:rsidRPr="00A26F7D" w:rsidRDefault="00A0555C" w:rsidP="00A0555C">
      <w:pPr>
        <w:jc w:val="center"/>
        <w:rPr>
          <w:color w:val="C00000"/>
          <w:sz w:val="28"/>
          <w:szCs w:val="28"/>
        </w:rPr>
      </w:pPr>
      <w:r w:rsidRPr="00A26F7D">
        <w:rPr>
          <w:color w:val="C00000"/>
          <w:sz w:val="28"/>
          <w:szCs w:val="28"/>
        </w:rPr>
        <w:t>Здесь будет</w:t>
      </w:r>
    </w:p>
    <w:p w14:paraId="7E261951" w14:textId="3351B873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ТЕХНОЛОГИЯ</w:t>
      </w:r>
    </w:p>
    <w:p w14:paraId="611DECDE" w14:textId="7C162A17" w:rsidR="00C42CB2" w:rsidRP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УТИЛИЗАЦИИ (ОБРАБОТКИ, ОБЕЗВРЕЖИВАНИЯ) ПОДРЯДЧИКА</w:t>
      </w:r>
    </w:p>
    <w:sectPr w:rsidR="00C42CB2" w:rsidRPr="00C42CB2" w:rsidSect="00D33A98">
      <w:pgSz w:w="11907" w:h="16840"/>
      <w:pgMar w:top="1134" w:right="568" w:bottom="1134" w:left="1418" w:header="720" w:footer="720" w:gutter="0"/>
      <w:cols w:space="721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D206C" w14:textId="77777777" w:rsidR="00C674DE" w:rsidRDefault="00C674DE" w:rsidP="00613743">
      <w:pPr>
        <w:spacing w:after="0" w:line="240" w:lineRule="auto"/>
      </w:pPr>
      <w:r>
        <w:separator/>
      </w:r>
    </w:p>
  </w:endnote>
  <w:endnote w:type="continuationSeparator" w:id="0">
    <w:p w14:paraId="3B60AD10" w14:textId="77777777" w:rsidR="00C674DE" w:rsidRDefault="00C674DE" w:rsidP="0061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0E617" w14:textId="77777777" w:rsidR="00C674DE" w:rsidRDefault="00C674DE" w:rsidP="00613743">
      <w:pPr>
        <w:spacing w:after="0" w:line="240" w:lineRule="auto"/>
      </w:pPr>
      <w:r>
        <w:separator/>
      </w:r>
    </w:p>
  </w:footnote>
  <w:footnote w:type="continuationSeparator" w:id="0">
    <w:p w14:paraId="3AA77675" w14:textId="77777777" w:rsidR="00C674DE" w:rsidRDefault="00C674DE" w:rsidP="0061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6D24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05321F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E56263"/>
    <w:multiLevelType w:val="singleLevel"/>
    <w:tmpl w:val="FB50AF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25C652AA"/>
    <w:multiLevelType w:val="hybridMultilevel"/>
    <w:tmpl w:val="28FE1536"/>
    <w:lvl w:ilvl="0" w:tplc="0419000F">
      <w:start w:val="1"/>
      <w:numFmt w:val="decimal"/>
      <w:lvlText w:val="%1."/>
      <w:lvlJc w:val="left"/>
      <w:pPr>
        <w:ind w:left="4072" w:hanging="360"/>
      </w:pPr>
    </w:lvl>
    <w:lvl w:ilvl="1" w:tplc="04190019" w:tentative="1">
      <w:start w:val="1"/>
      <w:numFmt w:val="lowerLetter"/>
      <w:lvlText w:val="%2."/>
      <w:lvlJc w:val="left"/>
      <w:pPr>
        <w:ind w:left="4792" w:hanging="360"/>
      </w:pPr>
    </w:lvl>
    <w:lvl w:ilvl="2" w:tplc="0419001B" w:tentative="1">
      <w:start w:val="1"/>
      <w:numFmt w:val="lowerRoman"/>
      <w:lvlText w:val="%3."/>
      <w:lvlJc w:val="right"/>
      <w:pPr>
        <w:ind w:left="5512" w:hanging="180"/>
      </w:pPr>
    </w:lvl>
    <w:lvl w:ilvl="3" w:tplc="0419000F" w:tentative="1">
      <w:start w:val="1"/>
      <w:numFmt w:val="decimal"/>
      <w:lvlText w:val="%4."/>
      <w:lvlJc w:val="left"/>
      <w:pPr>
        <w:ind w:left="6232" w:hanging="360"/>
      </w:pPr>
    </w:lvl>
    <w:lvl w:ilvl="4" w:tplc="04190019" w:tentative="1">
      <w:start w:val="1"/>
      <w:numFmt w:val="lowerLetter"/>
      <w:lvlText w:val="%5."/>
      <w:lvlJc w:val="left"/>
      <w:pPr>
        <w:ind w:left="6952" w:hanging="360"/>
      </w:pPr>
    </w:lvl>
    <w:lvl w:ilvl="5" w:tplc="0419001B" w:tentative="1">
      <w:start w:val="1"/>
      <w:numFmt w:val="lowerRoman"/>
      <w:lvlText w:val="%6."/>
      <w:lvlJc w:val="right"/>
      <w:pPr>
        <w:ind w:left="7672" w:hanging="180"/>
      </w:pPr>
    </w:lvl>
    <w:lvl w:ilvl="6" w:tplc="0419000F" w:tentative="1">
      <w:start w:val="1"/>
      <w:numFmt w:val="decimal"/>
      <w:lvlText w:val="%7."/>
      <w:lvlJc w:val="left"/>
      <w:pPr>
        <w:ind w:left="8392" w:hanging="360"/>
      </w:pPr>
    </w:lvl>
    <w:lvl w:ilvl="7" w:tplc="04190019" w:tentative="1">
      <w:start w:val="1"/>
      <w:numFmt w:val="lowerLetter"/>
      <w:lvlText w:val="%8."/>
      <w:lvlJc w:val="left"/>
      <w:pPr>
        <w:ind w:left="9112" w:hanging="360"/>
      </w:pPr>
    </w:lvl>
    <w:lvl w:ilvl="8" w:tplc="0419001B" w:tentative="1">
      <w:start w:val="1"/>
      <w:numFmt w:val="lowerRoman"/>
      <w:lvlText w:val="%9."/>
      <w:lvlJc w:val="right"/>
      <w:pPr>
        <w:ind w:left="9832" w:hanging="180"/>
      </w:pPr>
    </w:lvl>
  </w:abstractNum>
  <w:abstractNum w:abstractNumId="4" w15:restartNumberingAfterBreak="0">
    <w:nsid w:val="2F0F1D5B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947729"/>
    <w:multiLevelType w:val="hybridMultilevel"/>
    <w:tmpl w:val="5DD657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8A70F9F"/>
    <w:multiLevelType w:val="hybridMultilevel"/>
    <w:tmpl w:val="E0E40B3A"/>
    <w:lvl w:ilvl="0" w:tplc="C1CA012C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960D5"/>
    <w:multiLevelType w:val="hybridMultilevel"/>
    <w:tmpl w:val="3A9E0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C2E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8A0D99"/>
    <w:multiLevelType w:val="hybridMultilevel"/>
    <w:tmpl w:val="BC04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A0EF5"/>
    <w:multiLevelType w:val="hybridMultilevel"/>
    <w:tmpl w:val="0FD26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арулин Игорь Валентинович">
    <w15:presenceInfo w15:providerId="None" w15:userId="Карулин Игорь Валентин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autoHyphenation/>
  <w:hyphenationZone w:val="22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9A4"/>
    <w:rsid w:val="000120CA"/>
    <w:rsid w:val="00020A46"/>
    <w:rsid w:val="00021D3A"/>
    <w:rsid w:val="0006731E"/>
    <w:rsid w:val="00086DF1"/>
    <w:rsid w:val="000A51BE"/>
    <w:rsid w:val="000B33C7"/>
    <w:rsid w:val="000B7924"/>
    <w:rsid w:val="000F003D"/>
    <w:rsid w:val="001004AC"/>
    <w:rsid w:val="001129E6"/>
    <w:rsid w:val="001301A2"/>
    <w:rsid w:val="00132A94"/>
    <w:rsid w:val="00133592"/>
    <w:rsid w:val="0016740A"/>
    <w:rsid w:val="00180FD1"/>
    <w:rsid w:val="00185DAB"/>
    <w:rsid w:val="001B4B92"/>
    <w:rsid w:val="002308DD"/>
    <w:rsid w:val="00236A6E"/>
    <w:rsid w:val="002378E6"/>
    <w:rsid w:val="002825C9"/>
    <w:rsid w:val="002A5512"/>
    <w:rsid w:val="002D1BCB"/>
    <w:rsid w:val="002D203F"/>
    <w:rsid w:val="002D335B"/>
    <w:rsid w:val="002D7585"/>
    <w:rsid w:val="002E0F6B"/>
    <w:rsid w:val="002E4A02"/>
    <w:rsid w:val="002F0692"/>
    <w:rsid w:val="0030198D"/>
    <w:rsid w:val="00307757"/>
    <w:rsid w:val="0032442B"/>
    <w:rsid w:val="00324B11"/>
    <w:rsid w:val="003263AB"/>
    <w:rsid w:val="0034660D"/>
    <w:rsid w:val="00366310"/>
    <w:rsid w:val="003A5470"/>
    <w:rsid w:val="003C41E4"/>
    <w:rsid w:val="003D26EA"/>
    <w:rsid w:val="003F2BB2"/>
    <w:rsid w:val="003F370E"/>
    <w:rsid w:val="004043A2"/>
    <w:rsid w:val="004077EF"/>
    <w:rsid w:val="00453DDA"/>
    <w:rsid w:val="004759CA"/>
    <w:rsid w:val="004E0B9E"/>
    <w:rsid w:val="004F5CA8"/>
    <w:rsid w:val="00512CC8"/>
    <w:rsid w:val="00544240"/>
    <w:rsid w:val="00573BA3"/>
    <w:rsid w:val="00594C4A"/>
    <w:rsid w:val="005B4F7A"/>
    <w:rsid w:val="005C20A7"/>
    <w:rsid w:val="005C7CA7"/>
    <w:rsid w:val="005F060D"/>
    <w:rsid w:val="0060215C"/>
    <w:rsid w:val="00603E2F"/>
    <w:rsid w:val="006049A4"/>
    <w:rsid w:val="00610D09"/>
    <w:rsid w:val="00613743"/>
    <w:rsid w:val="0061388C"/>
    <w:rsid w:val="00615F0F"/>
    <w:rsid w:val="006301D7"/>
    <w:rsid w:val="0063594B"/>
    <w:rsid w:val="00643BB9"/>
    <w:rsid w:val="00647074"/>
    <w:rsid w:val="00650940"/>
    <w:rsid w:val="0065350E"/>
    <w:rsid w:val="00676C62"/>
    <w:rsid w:val="006825D6"/>
    <w:rsid w:val="00684F4C"/>
    <w:rsid w:val="006936AE"/>
    <w:rsid w:val="006E1309"/>
    <w:rsid w:val="006E3C2D"/>
    <w:rsid w:val="007006CE"/>
    <w:rsid w:val="00703678"/>
    <w:rsid w:val="007051A6"/>
    <w:rsid w:val="0073130E"/>
    <w:rsid w:val="00763131"/>
    <w:rsid w:val="00772D66"/>
    <w:rsid w:val="00785CB1"/>
    <w:rsid w:val="007F515A"/>
    <w:rsid w:val="00806294"/>
    <w:rsid w:val="0081622D"/>
    <w:rsid w:val="00824398"/>
    <w:rsid w:val="00831F9C"/>
    <w:rsid w:val="0086114D"/>
    <w:rsid w:val="00862322"/>
    <w:rsid w:val="008662D0"/>
    <w:rsid w:val="00880ABA"/>
    <w:rsid w:val="008B47C5"/>
    <w:rsid w:val="008D2714"/>
    <w:rsid w:val="009031D6"/>
    <w:rsid w:val="00936B9D"/>
    <w:rsid w:val="00982D8C"/>
    <w:rsid w:val="009A4826"/>
    <w:rsid w:val="009E4857"/>
    <w:rsid w:val="00A0555C"/>
    <w:rsid w:val="00A26F7D"/>
    <w:rsid w:val="00A2709A"/>
    <w:rsid w:val="00A34882"/>
    <w:rsid w:val="00A44812"/>
    <w:rsid w:val="00A54645"/>
    <w:rsid w:val="00A9638E"/>
    <w:rsid w:val="00A968EC"/>
    <w:rsid w:val="00A97318"/>
    <w:rsid w:val="00AA0258"/>
    <w:rsid w:val="00AA0C1C"/>
    <w:rsid w:val="00AA63B2"/>
    <w:rsid w:val="00AB79D8"/>
    <w:rsid w:val="00B66740"/>
    <w:rsid w:val="00BC3829"/>
    <w:rsid w:val="00C145CD"/>
    <w:rsid w:val="00C42CB2"/>
    <w:rsid w:val="00C47DE0"/>
    <w:rsid w:val="00C674DE"/>
    <w:rsid w:val="00C94A24"/>
    <w:rsid w:val="00CA6A1D"/>
    <w:rsid w:val="00CE0464"/>
    <w:rsid w:val="00CE5FC0"/>
    <w:rsid w:val="00D22AA7"/>
    <w:rsid w:val="00D33A98"/>
    <w:rsid w:val="00D34029"/>
    <w:rsid w:val="00DB384A"/>
    <w:rsid w:val="00DD0713"/>
    <w:rsid w:val="00DE1AA0"/>
    <w:rsid w:val="00DE7E28"/>
    <w:rsid w:val="00E31D7E"/>
    <w:rsid w:val="00E47E85"/>
    <w:rsid w:val="00E6352F"/>
    <w:rsid w:val="00E66B74"/>
    <w:rsid w:val="00E829D1"/>
    <w:rsid w:val="00EA3AD7"/>
    <w:rsid w:val="00EA733B"/>
    <w:rsid w:val="00EB55E0"/>
    <w:rsid w:val="00EC4D46"/>
    <w:rsid w:val="00ED7688"/>
    <w:rsid w:val="00F07CB0"/>
    <w:rsid w:val="00F13FE3"/>
    <w:rsid w:val="00F33BC9"/>
    <w:rsid w:val="00F37327"/>
    <w:rsid w:val="00F5598D"/>
    <w:rsid w:val="00FA5B08"/>
    <w:rsid w:val="00FB2E87"/>
    <w:rsid w:val="00FC3AE6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AE688"/>
  <w14:defaultImageDpi w14:val="0"/>
  <w15:docId w15:val="{F9E5C269-B733-4051-B79D-4D6048EF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301D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FC3AE6"/>
    <w:rPr>
      <w:color w:val="0563C1"/>
      <w:u w:val="single"/>
    </w:rPr>
  </w:style>
  <w:style w:type="character" w:styleId="a5">
    <w:name w:val="FollowedHyperlink"/>
    <w:uiPriority w:val="99"/>
    <w:semiHidden/>
    <w:unhideWhenUsed/>
    <w:rsid w:val="006825D6"/>
    <w:rPr>
      <w:color w:val="954F72"/>
      <w:u w:val="single"/>
    </w:rPr>
  </w:style>
  <w:style w:type="paragraph" w:styleId="a6">
    <w:name w:val="header"/>
    <w:basedOn w:val="a"/>
    <w:link w:val="a7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13743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13743"/>
    <w:rPr>
      <w:sz w:val="22"/>
      <w:szCs w:val="22"/>
    </w:rPr>
  </w:style>
  <w:style w:type="character" w:styleId="aa">
    <w:name w:val="Placeholder Text"/>
    <w:uiPriority w:val="99"/>
    <w:semiHidden/>
    <w:rsid w:val="0063594B"/>
    <w:rPr>
      <w:color w:val="808080"/>
    </w:rPr>
  </w:style>
  <w:style w:type="paragraph" w:styleId="ab">
    <w:name w:val="Plain Text"/>
    <w:basedOn w:val="a"/>
    <w:link w:val="ac"/>
    <w:rsid w:val="006359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63594B"/>
    <w:rPr>
      <w:rFonts w:ascii="Courier New" w:hAnsi="Courier New"/>
    </w:rPr>
  </w:style>
  <w:style w:type="character" w:customStyle="1" w:styleId="10">
    <w:name w:val="Заголовок 1 Знак"/>
    <w:link w:val="1"/>
    <w:uiPriority w:val="9"/>
    <w:rsid w:val="006301D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ody Text"/>
    <w:basedOn w:val="a"/>
    <w:link w:val="ae"/>
    <w:rsid w:val="00AA63B2"/>
    <w:pPr>
      <w:suppressAutoHyphens/>
      <w:spacing w:after="0" w:line="240" w:lineRule="auto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AA63B2"/>
    <w:rPr>
      <w:rFonts w:ascii="Times New Roman" w:hAnsi="Times New Roman"/>
      <w:b/>
      <w:sz w:val="28"/>
      <w:lang w:eastAsia="ar-SA"/>
    </w:rPr>
  </w:style>
  <w:style w:type="table" w:styleId="af">
    <w:name w:val="Table Grid"/>
    <w:basedOn w:val="a1"/>
    <w:rsid w:val="00AA63B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endnote text"/>
    <w:basedOn w:val="a"/>
    <w:link w:val="af1"/>
    <w:uiPriority w:val="99"/>
    <w:semiHidden/>
    <w:unhideWhenUsed/>
    <w:rsid w:val="00185DA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85DAB"/>
  </w:style>
  <w:style w:type="character" w:styleId="af2">
    <w:name w:val="endnote reference"/>
    <w:uiPriority w:val="99"/>
    <w:semiHidden/>
    <w:unhideWhenUsed/>
    <w:rsid w:val="00185DAB"/>
    <w:rPr>
      <w:vertAlign w:val="superscript"/>
    </w:rPr>
  </w:style>
  <w:style w:type="character" w:styleId="af3">
    <w:name w:val="annotation reference"/>
    <w:uiPriority w:val="99"/>
    <w:semiHidden/>
    <w:unhideWhenUsed/>
    <w:rsid w:val="00DD071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D071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D0713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D071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D0713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DD0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DD0713"/>
    <w:rPr>
      <w:rFonts w:ascii="Segoe UI" w:hAnsi="Segoe UI" w:cs="Segoe UI"/>
      <w:sz w:val="18"/>
      <w:szCs w:val="18"/>
    </w:rPr>
  </w:style>
  <w:style w:type="paragraph" w:styleId="afa">
    <w:name w:val="Revision"/>
    <w:hidden/>
    <w:uiPriority w:val="99"/>
    <w:semiHidden/>
    <w:rsid w:val="000B792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769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90276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90227665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kodeks://link/d?nd=901711591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901808297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306BD-8682-4AC9-A233-9B17A7C6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5597</Words>
  <Characters>31905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keywords>CreatedByIRIS_DPE_12.03</cp:keywords>
  <cp:lastModifiedBy>BedarevVA</cp:lastModifiedBy>
  <cp:revision>11</cp:revision>
  <cp:lastPrinted>2018-02-16T09:11:00Z</cp:lastPrinted>
  <dcterms:created xsi:type="dcterms:W3CDTF">2017-12-21T10:33:00Z</dcterms:created>
  <dcterms:modified xsi:type="dcterms:W3CDTF">2018-03-13T05:19:00Z</dcterms:modified>
</cp:coreProperties>
</file>